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1559"/>
      </w:tblGrid>
      <w:tr w:rsidR="00A16019" w:rsidTr="00F47C1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019" w:rsidRPr="00F47C11" w:rsidRDefault="00A1601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F47C11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019" w:rsidRPr="00F47C11" w:rsidRDefault="002E7DD6">
            <w:pPr>
              <w:ind w:firstLine="0"/>
              <w:jc w:val="left"/>
              <w:rPr>
                <w:rFonts w:asciiTheme="minorHAnsi" w:eastAsiaTheme="minorEastAsia" w:hAnsiTheme="minorHAnsi" w:cstheme="minorBidi"/>
                <w:sz w:val="24"/>
                <w:szCs w:val="24"/>
                <w:lang w:val="en-US"/>
              </w:rPr>
            </w:pPr>
            <w:r w:rsidRPr="00F47C11">
              <w:rPr>
                <w:b/>
                <w:sz w:val="24"/>
                <w:szCs w:val="24"/>
              </w:rPr>
              <w:t>204</w:t>
            </w:r>
            <w:r w:rsidRPr="00F47C11">
              <w:rPr>
                <w:b/>
                <w:sz w:val="24"/>
                <w:szCs w:val="24"/>
                <w:lang w:val="en-US"/>
              </w:rPr>
              <w:t>E 99</w:t>
            </w:r>
          </w:p>
        </w:tc>
      </w:tr>
      <w:tr w:rsidR="00A16019" w:rsidTr="00F47C1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019" w:rsidRPr="00F47C11" w:rsidRDefault="00A1601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F47C11">
              <w:rPr>
                <w:b/>
                <w:sz w:val="24"/>
                <w:szCs w:val="24"/>
              </w:rPr>
              <w:t xml:space="preserve">Номер материала </w:t>
            </w:r>
            <w:r w:rsidRPr="00F47C11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019" w:rsidRPr="00F47C11" w:rsidRDefault="00AA08B4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47C11">
              <w:rPr>
                <w:b/>
                <w:color w:val="000000"/>
                <w:sz w:val="24"/>
                <w:szCs w:val="24"/>
              </w:rPr>
              <w:t>2280249</w:t>
            </w:r>
          </w:p>
        </w:tc>
      </w:tr>
    </w:tbl>
    <w:p w:rsidR="00C23CA7" w:rsidRPr="00205DDF" w:rsidRDefault="00C23CA7" w:rsidP="00C23CA7">
      <w:pPr>
        <w:tabs>
          <w:tab w:val="right" w:pos="10207"/>
        </w:tabs>
        <w:spacing w:line="276" w:lineRule="auto"/>
        <w:ind w:right="-2"/>
        <w:jc w:val="right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>“УТВЕРЖДАЮ”</w:t>
      </w:r>
    </w:p>
    <w:p w:rsidR="00F47C11" w:rsidRDefault="00F47C11" w:rsidP="00F47C11">
      <w:pPr>
        <w:spacing w:line="276" w:lineRule="auto"/>
        <w:ind w:left="-1701" w:right="-1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Первый заместитель директора - главный инженер</w:t>
      </w:r>
    </w:p>
    <w:p w:rsidR="00F47C11" w:rsidRDefault="00F47C11" w:rsidP="00F47C11">
      <w:pPr>
        <w:spacing w:line="276" w:lineRule="auto"/>
        <w:ind w:left="-1701" w:right="-1" w:firstLine="0"/>
        <w:jc w:val="right"/>
        <w:rPr>
          <w:sz w:val="24"/>
          <w:szCs w:val="24"/>
        </w:rPr>
      </w:pPr>
      <w:r>
        <w:rPr>
          <w:sz w:val="24"/>
          <w:szCs w:val="24"/>
        </w:rPr>
        <w:t>филиала ОАО «МРСК Центра» - «Смоленскэнерго»</w:t>
      </w:r>
    </w:p>
    <w:p w:rsidR="00F47C11" w:rsidRPr="00205DDF" w:rsidRDefault="00F47C11" w:rsidP="00F47C11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________________ /</w:t>
      </w:r>
      <w:r w:rsidRPr="00595A9B">
        <w:rPr>
          <w:b w:val="0"/>
          <w:sz w:val="24"/>
          <w:szCs w:val="24"/>
        </w:rPr>
        <w:t>Н.П. Киреенко</w:t>
      </w:r>
      <w:r>
        <w:rPr>
          <w:sz w:val="24"/>
          <w:szCs w:val="24"/>
        </w:rPr>
        <w:t xml:space="preserve">/                                                                                                                                                                                                          </w:t>
      </w:r>
    </w:p>
    <w:p w:rsidR="00F47C11" w:rsidRPr="00205DDF" w:rsidRDefault="00F47C11" w:rsidP="00F47C11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  <w:r w:rsidRPr="00595A9B">
        <w:rPr>
          <w:b w:val="0"/>
          <w:sz w:val="24"/>
          <w:szCs w:val="24"/>
        </w:rPr>
        <w:t>“_______” ________________ 2015 г.</w:t>
      </w:r>
    </w:p>
    <w:p w:rsidR="001F5706" w:rsidRPr="00205DDF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205DDF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205DDF">
        <w:rPr>
          <w:sz w:val="24"/>
          <w:szCs w:val="24"/>
        </w:rPr>
        <w:t>ТЕХНИЧЕСКОЕ ЗАДАНИЕ</w:t>
      </w:r>
    </w:p>
    <w:p w:rsidR="002D277B" w:rsidRDefault="004F6968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на </w:t>
      </w:r>
      <w:r w:rsidR="00612811" w:rsidRPr="00205DDF">
        <w:rPr>
          <w:b/>
          <w:sz w:val="24"/>
          <w:szCs w:val="24"/>
        </w:rPr>
        <w:t xml:space="preserve">поставку </w:t>
      </w:r>
      <w:r w:rsidR="00D32CEF" w:rsidRPr="00205DDF">
        <w:rPr>
          <w:b/>
          <w:sz w:val="24"/>
          <w:szCs w:val="24"/>
        </w:rPr>
        <w:t>кабельных муфт</w:t>
      </w:r>
      <w:r w:rsidR="002D277B">
        <w:rPr>
          <w:b/>
          <w:sz w:val="24"/>
          <w:szCs w:val="24"/>
        </w:rPr>
        <w:t xml:space="preserve"> </w:t>
      </w:r>
      <w:r w:rsidR="00260BCE">
        <w:rPr>
          <w:b/>
          <w:sz w:val="24"/>
          <w:szCs w:val="24"/>
        </w:rPr>
        <w:t xml:space="preserve"> ПСтО</w:t>
      </w:r>
      <w:r w:rsidR="00404FEE">
        <w:rPr>
          <w:b/>
          <w:sz w:val="24"/>
          <w:szCs w:val="24"/>
        </w:rPr>
        <w:t>-1</w:t>
      </w:r>
      <w:r w:rsidR="00DE3109">
        <w:rPr>
          <w:b/>
          <w:sz w:val="24"/>
          <w:szCs w:val="24"/>
        </w:rPr>
        <w:t>0</w:t>
      </w:r>
      <w:r w:rsidR="00611AEA">
        <w:rPr>
          <w:b/>
          <w:sz w:val="24"/>
          <w:szCs w:val="24"/>
        </w:rPr>
        <w:t> </w:t>
      </w:r>
      <w:r w:rsidR="00DE3109">
        <w:rPr>
          <w:b/>
          <w:sz w:val="24"/>
          <w:szCs w:val="24"/>
        </w:rPr>
        <w:t>70/120</w:t>
      </w:r>
    </w:p>
    <w:p w:rsidR="004F6968" w:rsidRPr="00205DDF" w:rsidRDefault="009C0389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Лот № </w:t>
      </w:r>
      <w:r w:rsidR="00232E4A" w:rsidRPr="00205DDF">
        <w:rPr>
          <w:b/>
          <w:sz w:val="24"/>
          <w:szCs w:val="24"/>
          <w:u w:val="single"/>
        </w:rPr>
        <w:t>20</w:t>
      </w:r>
      <w:r w:rsidR="00E06342" w:rsidRPr="00205DDF">
        <w:rPr>
          <w:b/>
          <w:sz w:val="24"/>
          <w:szCs w:val="24"/>
          <w:u w:val="single"/>
        </w:rPr>
        <w:t>4</w:t>
      </w:r>
      <w:r w:rsidR="00D32CEF" w:rsidRPr="00205DDF">
        <w:rPr>
          <w:b/>
          <w:sz w:val="24"/>
          <w:szCs w:val="24"/>
          <w:u w:val="single"/>
          <w:lang w:val="en-US"/>
        </w:rPr>
        <w:t>E</w:t>
      </w:r>
    </w:p>
    <w:p w:rsidR="00612811" w:rsidRPr="00205DDF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205DDF" w:rsidRDefault="000961A3" w:rsidP="005464B6">
      <w:pPr>
        <w:pStyle w:val="ae"/>
        <w:spacing w:line="276" w:lineRule="auto"/>
        <w:ind w:hanging="11"/>
        <w:rPr>
          <w:sz w:val="24"/>
          <w:szCs w:val="24"/>
        </w:rPr>
      </w:pPr>
    </w:p>
    <w:p w:rsidR="00612811" w:rsidRPr="00205DDF" w:rsidRDefault="00612811" w:rsidP="007E7329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Технические требования к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4F4E9E" w:rsidRPr="00205DDF" w:rsidRDefault="004F4E9E" w:rsidP="007E7329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Технические данные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параметрам и быть не ниже</w:t>
      </w:r>
      <w:r w:rsidR="006D6EB9" w:rsidRPr="00205DDF">
        <w:rPr>
          <w:bCs/>
          <w:sz w:val="24"/>
          <w:szCs w:val="24"/>
        </w:rPr>
        <w:t xml:space="preserve"> </w:t>
      </w:r>
      <w:r w:rsidR="007A72A4" w:rsidRPr="00205DDF">
        <w:rPr>
          <w:bCs/>
          <w:sz w:val="24"/>
          <w:szCs w:val="24"/>
        </w:rPr>
        <w:t xml:space="preserve">приведенных </w:t>
      </w:r>
      <w:r w:rsidRPr="00205DDF">
        <w:rPr>
          <w:bCs/>
          <w:sz w:val="24"/>
          <w:szCs w:val="24"/>
        </w:rPr>
        <w:t>з</w:t>
      </w:r>
      <w:r w:rsidR="00163418" w:rsidRPr="00205DDF">
        <w:rPr>
          <w:bCs/>
          <w:sz w:val="24"/>
          <w:szCs w:val="24"/>
        </w:rPr>
        <w:t>начений: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  <w:gridCol w:w="1418"/>
      </w:tblGrid>
      <w:tr w:rsidR="006A6C9D" w:rsidRPr="00205DDF" w:rsidTr="00F47C11">
        <w:trPr>
          <w:trHeight w:val="1005"/>
          <w:tblHeader/>
        </w:trPr>
        <w:tc>
          <w:tcPr>
            <w:tcW w:w="1843" w:type="dxa"/>
            <w:shd w:val="clear" w:color="auto" w:fill="auto"/>
            <w:vAlign w:val="center"/>
            <w:hideMark/>
          </w:tcPr>
          <w:p w:rsidR="006A6C9D" w:rsidRPr="00205DDF" w:rsidRDefault="006A6C9D" w:rsidP="00D32CE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Наименование кабельной муфты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6A6C9D" w:rsidRPr="00205DDF" w:rsidRDefault="006A6C9D" w:rsidP="00D32CEF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Технические требования и характеристики кабельной муфты</w:t>
            </w:r>
          </w:p>
        </w:tc>
      </w:tr>
      <w:tr w:rsidR="00E34850" w:rsidRPr="00205DDF" w:rsidTr="00F47C11">
        <w:trPr>
          <w:trHeight w:val="178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E34850" w:rsidRPr="00DE3109" w:rsidRDefault="00260BCE" w:rsidP="0020332E">
            <w:pPr>
              <w:tabs>
                <w:tab w:val="left" w:pos="1168"/>
              </w:tabs>
              <w:ind w:right="34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ПСтО</w:t>
            </w:r>
            <w:r w:rsidR="00DE3109" w:rsidRPr="00205DDF">
              <w:rPr>
                <w:sz w:val="24"/>
                <w:szCs w:val="24"/>
              </w:rPr>
              <w:t>-10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E34850" w:rsidRPr="00CA1B04" w:rsidRDefault="0020332E" w:rsidP="00CA1B04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кВ – 6 и 10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F47C11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404FEE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 xml:space="preserve">Число жил соединяемого кабеля – </w:t>
            </w:r>
            <w:r w:rsidR="00DE3109">
              <w:rPr>
                <w:color w:val="000000"/>
                <w:sz w:val="24"/>
                <w:szCs w:val="24"/>
              </w:rPr>
              <w:t>1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F47C11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DE3109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Диапазоны сечений жил соединяемого кабеля, мм</w:t>
            </w:r>
            <w:proofErr w:type="gramStart"/>
            <w:r w:rsidRPr="00CA1B04">
              <w:rPr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 w:rsidRPr="00CA1B04">
              <w:rPr>
                <w:color w:val="000000"/>
                <w:sz w:val="24"/>
                <w:szCs w:val="24"/>
              </w:rPr>
              <w:t xml:space="preserve"> – </w:t>
            </w:r>
            <w:r w:rsidR="00DE3109">
              <w:rPr>
                <w:color w:val="000000"/>
                <w:sz w:val="24"/>
                <w:szCs w:val="24"/>
              </w:rPr>
              <w:t>70; 95; 120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CB0ADF" w:rsidRPr="00205DDF" w:rsidTr="00F47C11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CB0ADF" w:rsidRPr="00205DDF" w:rsidRDefault="00CB0ADF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CB0ADF" w:rsidRPr="00205DDF" w:rsidRDefault="00CB0ADF" w:rsidP="00CB0ADF">
            <w:pPr>
              <w:tabs>
                <w:tab w:val="left" w:pos="34"/>
              </w:tabs>
              <w:ind w:firstLine="0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Тип муфты – </w:t>
            </w:r>
            <w:proofErr w:type="gramStart"/>
            <w:r w:rsidRPr="00205DDF">
              <w:rPr>
                <w:color w:val="000000"/>
                <w:sz w:val="24"/>
                <w:szCs w:val="24"/>
              </w:rPr>
              <w:t>соединительная</w:t>
            </w:r>
            <w:proofErr w:type="gramEnd"/>
            <w:r>
              <w:rPr>
                <w:color w:val="000000"/>
                <w:sz w:val="24"/>
                <w:szCs w:val="24"/>
              </w:rPr>
              <w:t>,</w:t>
            </w:r>
            <w:r w:rsidRPr="00205DDF">
              <w:rPr>
                <w:color w:val="000000"/>
                <w:sz w:val="24"/>
                <w:szCs w:val="24"/>
              </w:rPr>
              <w:t xml:space="preserve"> на основе термоусаживаемых изделий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CB0ADF" w:rsidRPr="00205DDF" w:rsidTr="00F47C11">
        <w:trPr>
          <w:trHeight w:val="736"/>
        </w:trPr>
        <w:tc>
          <w:tcPr>
            <w:tcW w:w="1843" w:type="dxa"/>
            <w:vMerge/>
            <w:shd w:val="clear" w:color="auto" w:fill="auto"/>
            <w:vAlign w:val="center"/>
          </w:tcPr>
          <w:p w:rsidR="00CB0ADF" w:rsidRPr="00205DDF" w:rsidRDefault="00CB0ADF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CB0ADF" w:rsidRPr="00205DDF" w:rsidRDefault="00CB0ADF" w:rsidP="00CB0ADF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color w:val="000000"/>
                <w:sz w:val="24"/>
                <w:szCs w:val="24"/>
              </w:rPr>
              <w:t>Область применения и назначение – для соединения одножильных силовых каб</w:t>
            </w:r>
            <w:r w:rsidRPr="00205DDF">
              <w:rPr>
                <w:color w:val="000000"/>
                <w:sz w:val="24"/>
                <w:szCs w:val="24"/>
              </w:rPr>
              <w:t>е</w:t>
            </w:r>
            <w:r w:rsidRPr="00205DDF">
              <w:rPr>
                <w:color w:val="000000"/>
                <w:sz w:val="24"/>
                <w:szCs w:val="24"/>
              </w:rPr>
              <w:t>лей с изоляцией из сшитого полиэтилена и экраном из медных проволок. Испол</w:t>
            </w:r>
            <w:r w:rsidRPr="00205DDF">
              <w:rPr>
                <w:color w:val="000000"/>
                <w:sz w:val="24"/>
                <w:szCs w:val="24"/>
              </w:rPr>
              <w:t>ь</w:t>
            </w:r>
            <w:r w:rsidRPr="00205DDF">
              <w:rPr>
                <w:color w:val="000000"/>
                <w:sz w:val="24"/>
                <w:szCs w:val="24"/>
              </w:rPr>
              <w:t>зуются для кабелей, проложенных на открытом воздухе, в тоннелях, кабельных коллекторах, грунте – без ограничения по уровню прокладки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CB0ADF" w:rsidRPr="00205DDF" w:rsidTr="00F47C11">
        <w:trPr>
          <w:trHeight w:val="342"/>
        </w:trPr>
        <w:tc>
          <w:tcPr>
            <w:tcW w:w="1843" w:type="dxa"/>
            <w:vMerge/>
            <w:shd w:val="clear" w:color="auto" w:fill="auto"/>
            <w:vAlign w:val="center"/>
          </w:tcPr>
          <w:p w:rsidR="00CB0ADF" w:rsidRPr="00205DDF" w:rsidRDefault="00CB0ADF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CB0ADF" w:rsidRPr="00205DDF" w:rsidRDefault="00CB0ADF" w:rsidP="00CB0ADF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sz w:val="24"/>
                <w:szCs w:val="24"/>
              </w:rPr>
              <w:t>Особенности конструкции муфты – для равномерного распределения напряже</w:t>
            </w:r>
            <w:r w:rsidRPr="00205DDF">
              <w:rPr>
                <w:sz w:val="24"/>
                <w:szCs w:val="24"/>
              </w:rPr>
              <w:t>н</w:t>
            </w:r>
            <w:r w:rsidRPr="00205DDF">
              <w:rPr>
                <w:sz w:val="24"/>
                <w:szCs w:val="24"/>
              </w:rPr>
              <w:t>ности электрического поля в области срезов полупроводящего слоя по изоляции на обоих концах кабеля должны быть установлены трубки выравнивания напр</w:t>
            </w:r>
            <w:r w:rsidRPr="00205DDF">
              <w:rPr>
                <w:sz w:val="24"/>
                <w:szCs w:val="24"/>
              </w:rPr>
              <w:t>я</w:t>
            </w:r>
            <w:r w:rsidRPr="00205DDF">
              <w:rPr>
                <w:sz w:val="24"/>
                <w:szCs w:val="24"/>
              </w:rPr>
              <w:t xml:space="preserve">женности электрического поля; для сглаживания напряженности электрического поля в месте соединения на соединитель устанавливается  </w:t>
            </w:r>
            <w:proofErr w:type="spellStart"/>
            <w:r w:rsidRPr="00205DDF">
              <w:rPr>
                <w:sz w:val="24"/>
                <w:szCs w:val="24"/>
              </w:rPr>
              <w:t>термоплавкая</w:t>
            </w:r>
            <w:proofErr w:type="spellEnd"/>
            <w:r w:rsidRPr="00205DDF">
              <w:rPr>
                <w:sz w:val="24"/>
                <w:szCs w:val="24"/>
              </w:rPr>
              <w:t xml:space="preserve"> пластина выравнивания напряженности электрического поля; для восстановления ко</w:t>
            </w:r>
            <w:r w:rsidRPr="00205DDF">
              <w:rPr>
                <w:sz w:val="24"/>
                <w:szCs w:val="24"/>
              </w:rPr>
              <w:t>н</w:t>
            </w:r>
            <w:r w:rsidRPr="00205DDF">
              <w:rPr>
                <w:sz w:val="24"/>
                <w:szCs w:val="24"/>
              </w:rPr>
              <w:t>струкции кабеля, а именно изоляционного и полупроводящего слоев, устанавл</w:t>
            </w:r>
            <w:r w:rsidRPr="00205DDF">
              <w:rPr>
                <w:sz w:val="24"/>
                <w:szCs w:val="24"/>
              </w:rPr>
              <w:t>и</w:t>
            </w:r>
            <w:r w:rsidRPr="00205DDF">
              <w:rPr>
                <w:sz w:val="24"/>
                <w:szCs w:val="24"/>
              </w:rPr>
              <w:t>вается трехслойная термоусаживаемая трубка, применение многослойной ко</w:t>
            </w:r>
            <w:r w:rsidRPr="00205DDF">
              <w:rPr>
                <w:sz w:val="24"/>
                <w:szCs w:val="24"/>
              </w:rPr>
              <w:t>н</w:t>
            </w:r>
            <w:r w:rsidRPr="00205DDF">
              <w:rPr>
                <w:sz w:val="24"/>
                <w:szCs w:val="24"/>
              </w:rPr>
              <w:t>струкции недопустимо;    для обеспечения полной герметичности муфты после монтажа, на внутреннюю поверхность защитного кожуха равномерным спло</w:t>
            </w:r>
            <w:r w:rsidRPr="00205DDF">
              <w:rPr>
                <w:sz w:val="24"/>
                <w:szCs w:val="24"/>
              </w:rPr>
              <w:t>ш</w:t>
            </w:r>
            <w:r w:rsidRPr="00205DDF">
              <w:rPr>
                <w:sz w:val="24"/>
                <w:szCs w:val="24"/>
              </w:rPr>
              <w:t xml:space="preserve">ным слоем должен быть нанесен </w:t>
            </w:r>
            <w:proofErr w:type="spellStart"/>
            <w:r w:rsidRPr="00205DDF">
              <w:rPr>
                <w:sz w:val="24"/>
                <w:szCs w:val="24"/>
              </w:rPr>
              <w:t>термоплавкий</w:t>
            </w:r>
            <w:proofErr w:type="spellEnd"/>
            <w:r w:rsidRPr="00205DDF">
              <w:rPr>
                <w:sz w:val="24"/>
                <w:szCs w:val="24"/>
              </w:rPr>
              <w:t xml:space="preserve"> клей; соединение жил кабеля и медных проволок экрана кабеля осуществляется болтовыми соединителями.</w:t>
            </w:r>
          </w:p>
        </w:tc>
      </w:tr>
      <w:tr w:rsidR="00CB0ADF" w:rsidRPr="00205DDF" w:rsidTr="00F47C11">
        <w:trPr>
          <w:trHeight w:val="2192"/>
        </w:trPr>
        <w:tc>
          <w:tcPr>
            <w:tcW w:w="1843" w:type="dxa"/>
            <w:vMerge/>
            <w:shd w:val="clear" w:color="auto" w:fill="auto"/>
            <w:vAlign w:val="center"/>
          </w:tcPr>
          <w:p w:rsidR="00CB0ADF" w:rsidRPr="00205DDF" w:rsidRDefault="00CB0ADF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CB0ADF" w:rsidRPr="00205DDF" w:rsidRDefault="00CB0ADF" w:rsidP="004B4E4D">
            <w:pPr>
              <w:pStyle w:val="af0"/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Базовые компоненты комплектации соединительной муфты: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Внутренняя </w:t>
            </w:r>
            <w:proofErr w:type="spellStart"/>
            <w:r w:rsidRPr="00205DDF">
              <w:rPr>
                <w:color w:val="000000"/>
                <w:sz w:val="24"/>
                <w:szCs w:val="24"/>
              </w:rPr>
              <w:t>анти</w:t>
            </w:r>
            <w:r>
              <w:rPr>
                <w:color w:val="000000"/>
                <w:sz w:val="24"/>
                <w:szCs w:val="24"/>
              </w:rPr>
              <w:t>трекинговая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изолирующая трубка*.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Внешняя </w:t>
            </w:r>
            <w:proofErr w:type="spellStart"/>
            <w:r w:rsidRPr="00205DDF">
              <w:rPr>
                <w:color w:val="000000"/>
                <w:sz w:val="24"/>
                <w:szCs w:val="24"/>
              </w:rPr>
              <w:t>антитрекинговая</w:t>
            </w:r>
            <w:proofErr w:type="spellEnd"/>
            <w:r w:rsidRPr="00205DDF">
              <w:rPr>
                <w:color w:val="000000"/>
                <w:sz w:val="24"/>
                <w:szCs w:val="24"/>
              </w:rPr>
              <w:t xml:space="preserve"> изолирующая трубка*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Трубки выравнивания напряж</w:t>
            </w:r>
            <w:r>
              <w:rPr>
                <w:color w:val="000000"/>
                <w:sz w:val="24"/>
                <w:szCs w:val="24"/>
              </w:rPr>
              <w:t>енности электрического поля*.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Полупроводящая трубка*.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Защитный кожух*.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proofErr w:type="spellStart"/>
            <w:r w:rsidRPr="00205DDF">
              <w:rPr>
                <w:color w:val="000000"/>
                <w:sz w:val="24"/>
                <w:szCs w:val="24"/>
              </w:rPr>
              <w:t>Самос</w:t>
            </w:r>
            <w:r>
              <w:rPr>
                <w:color w:val="000000"/>
                <w:sz w:val="24"/>
                <w:szCs w:val="24"/>
              </w:rPr>
              <w:t>липающаяся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полупроводящая лента.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Силиконовая смазка.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Гильза соединительная на провод перемычки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 xml:space="preserve">Болтовой алюминиевый соединитель с 4-мя </w:t>
            </w:r>
            <w:proofErr w:type="spellStart"/>
            <w:r w:rsidRPr="00205DDF">
              <w:rPr>
                <w:sz w:val="24"/>
                <w:szCs w:val="24"/>
              </w:rPr>
              <w:t>срывными</w:t>
            </w:r>
            <w:proofErr w:type="spellEnd"/>
            <w:r w:rsidRPr="00205DDF">
              <w:rPr>
                <w:sz w:val="24"/>
                <w:szCs w:val="24"/>
              </w:rPr>
              <w:t xml:space="preserve"> болтами</w:t>
            </w:r>
            <w:r>
              <w:rPr>
                <w:sz w:val="24"/>
                <w:szCs w:val="24"/>
              </w:rPr>
              <w:t>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Лента ПВХ.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lastRenderedPageBreak/>
              <w:t xml:space="preserve">Бандажная медная </w:t>
            </w:r>
            <w:r>
              <w:rPr>
                <w:color w:val="000000"/>
                <w:sz w:val="24"/>
                <w:szCs w:val="24"/>
              </w:rPr>
              <w:t>проволока.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Медная луженая сетка.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Наждачная бумага.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Салфетка обтирочная (х/б).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Перчатки монтажника.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Инструкция по монтажу.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омплектовочная ведомость.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Упаковочная коробка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CB0ADF" w:rsidRPr="00205DDF" w:rsidRDefault="00CB0ADF" w:rsidP="00CB0ADF">
            <w:pPr>
              <w:ind w:left="360" w:firstLine="0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*-термоусаживаемые компоненты </w:t>
            </w:r>
            <w:r w:rsidRPr="00205DDF">
              <w:rPr>
                <w:bCs/>
                <w:color w:val="000000"/>
                <w:sz w:val="24"/>
                <w:szCs w:val="24"/>
              </w:rPr>
              <w:t>(должны обладать стойкостью к ультраф</w:t>
            </w:r>
            <w:r w:rsidRPr="00205DDF">
              <w:rPr>
                <w:bCs/>
                <w:color w:val="000000"/>
                <w:sz w:val="24"/>
                <w:szCs w:val="24"/>
              </w:rPr>
              <w:t>и</w:t>
            </w:r>
            <w:r w:rsidRPr="00205DDF">
              <w:rPr>
                <w:bCs/>
                <w:color w:val="000000"/>
                <w:sz w:val="24"/>
                <w:szCs w:val="24"/>
              </w:rPr>
              <w:t>олетовому излучению и погодным условиям)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F47C11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205DDF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418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E34850" w:rsidRPr="00205DDF" w:rsidTr="00F47C11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минимальная температура ок</w:t>
            </w:r>
            <w:r w:rsidR="00CB0ADF">
              <w:rPr>
                <w:color w:val="000000"/>
                <w:sz w:val="24"/>
                <w:szCs w:val="24"/>
              </w:rPr>
              <w:t xml:space="preserve">ружающего воздуха, </w:t>
            </w:r>
            <w:r w:rsidRPr="00205DDF">
              <w:rPr>
                <w:color w:val="000000"/>
                <w:sz w:val="24"/>
                <w:szCs w:val="24"/>
              </w:rPr>
              <w:t>°</w:t>
            </w:r>
            <w:proofErr w:type="gramStart"/>
            <w:r w:rsidRPr="00205DDF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418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-50</w:t>
            </w:r>
          </w:p>
        </w:tc>
      </w:tr>
      <w:tr w:rsidR="00E34850" w:rsidRPr="00205DDF" w:rsidTr="00C3258B">
        <w:trPr>
          <w:trHeight w:val="300"/>
        </w:trPr>
        <w:tc>
          <w:tcPr>
            <w:tcW w:w="10490" w:type="dxa"/>
            <w:gridSpan w:val="3"/>
            <w:shd w:val="clear" w:color="000000" w:fill="FFFFFF"/>
            <w:vAlign w:val="center"/>
          </w:tcPr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заземляющий провод кабельной муфты должен быть медным луженым не ниже класса 4 по ГОСТ 22483-77 или марки М по ГОСТ 839-80. На одном конце заземляющего провода конц</w:t>
            </w:r>
            <w:r w:rsidRPr="00205DDF">
              <w:rPr>
                <w:sz w:val="24"/>
                <w:szCs w:val="24"/>
              </w:rPr>
              <w:t>е</w:t>
            </w:r>
            <w:r w:rsidRPr="00205DDF">
              <w:rPr>
                <w:sz w:val="24"/>
                <w:szCs w:val="24"/>
              </w:rPr>
              <w:t>вых муфт должен быть напрессован медный луженый наконечник по ГОСТ 7686-80. Толщина покрытия не менее 9 мкм.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в один комплект должны входить детали и материалы на одну муфту, в случае концевых муфт для одножильного кабеля с изоляцией из сшитого полиэтилена один комплект муфты должен включать материалы для трёх фаз.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контактные соединения муфт должны соответствовать требованиям ГОСТ 10434-82.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 xml:space="preserve">длина пути утечки </w:t>
            </w:r>
            <w:r w:rsidR="00F47C11">
              <w:rPr>
                <w:sz w:val="24"/>
                <w:szCs w:val="24"/>
              </w:rPr>
              <w:t xml:space="preserve">по </w:t>
            </w:r>
            <w:r w:rsidRPr="00205DDF">
              <w:rPr>
                <w:sz w:val="24"/>
                <w:szCs w:val="24"/>
              </w:rPr>
              <w:t>внешней изоляции концевых муфт наружной установки должна соотве</w:t>
            </w:r>
            <w:r w:rsidRPr="00205DDF">
              <w:rPr>
                <w:sz w:val="24"/>
                <w:szCs w:val="24"/>
              </w:rPr>
              <w:t>т</w:t>
            </w:r>
            <w:r w:rsidRPr="00205DDF">
              <w:rPr>
                <w:sz w:val="24"/>
                <w:szCs w:val="24"/>
              </w:rPr>
              <w:t>ствовать требованиям ГОСТ 9920-89.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соединительные и концевые кабельные муфты должны иметь:</w:t>
            </w:r>
          </w:p>
          <w:p w:rsidR="00E34850" w:rsidRPr="00205DDF" w:rsidRDefault="00E34850" w:rsidP="00416E76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электрическую прочность ко всем видам перенапряжений, возникающих в электросети;</w:t>
            </w:r>
          </w:p>
          <w:p w:rsidR="00E34850" w:rsidRPr="00205DDF" w:rsidRDefault="00E34850" w:rsidP="00416E76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устойчивость к агрессивной среде и механическую прочность, близкую к прочности кабеля;</w:t>
            </w:r>
          </w:p>
          <w:p w:rsidR="00E34850" w:rsidRPr="00205DDF" w:rsidRDefault="00E34850" w:rsidP="00416E76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технологию быстрого и качественного монтажа в полевых условиях.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8"/>
              </w:numPr>
              <w:tabs>
                <w:tab w:val="left" w:pos="34"/>
              </w:tabs>
              <w:rPr>
                <w:color w:val="000000"/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муфты сборного типа должны быть предварительно проверены, с испытанием соответству</w:t>
            </w:r>
            <w:r w:rsidRPr="00205DDF">
              <w:rPr>
                <w:sz w:val="24"/>
                <w:szCs w:val="24"/>
              </w:rPr>
              <w:t>ю</w:t>
            </w:r>
            <w:r w:rsidRPr="00205DDF">
              <w:rPr>
                <w:sz w:val="24"/>
                <w:szCs w:val="24"/>
              </w:rPr>
              <w:t>щих узлов, на заводе-изготовителе поставляемые кабельные муфты должны быть экологически безопасными и не должны наносить вред окружающей среде.</w:t>
            </w:r>
          </w:p>
        </w:tc>
      </w:tr>
    </w:tbl>
    <w:p w:rsidR="00C3258B" w:rsidRDefault="00C3258B" w:rsidP="00C3258B">
      <w:pPr>
        <w:pStyle w:val="ae"/>
        <w:spacing w:line="276" w:lineRule="auto"/>
        <w:ind w:left="567" w:firstLine="0"/>
        <w:rPr>
          <w:b/>
          <w:bCs/>
          <w:sz w:val="24"/>
          <w:szCs w:val="24"/>
        </w:rPr>
      </w:pP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Общие требования.</w:t>
      </w:r>
      <w:r w:rsidR="00E00392" w:rsidRPr="00205DDF">
        <w:rPr>
          <w:b/>
          <w:bCs/>
          <w:sz w:val="24"/>
          <w:szCs w:val="24"/>
        </w:rPr>
        <w:t xml:space="preserve"> </w:t>
      </w:r>
    </w:p>
    <w:p w:rsidR="00612811" w:rsidRPr="00205DDF" w:rsidRDefault="00612811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 К поставке допуска</w:t>
      </w:r>
      <w:r w:rsidR="00D32CEF" w:rsidRPr="00205DDF">
        <w:rPr>
          <w:bCs/>
          <w:sz w:val="24"/>
          <w:szCs w:val="24"/>
        </w:rPr>
        <w:t>ю</w:t>
      </w:r>
      <w:r w:rsidRPr="00205DDF">
        <w:rPr>
          <w:bCs/>
          <w:sz w:val="24"/>
          <w:szCs w:val="24"/>
        </w:rPr>
        <w:t xml:space="preserve">тся </w:t>
      </w:r>
      <w:r w:rsidR="00D32CEF" w:rsidRPr="00205DDF">
        <w:rPr>
          <w:bCs/>
          <w:sz w:val="24"/>
          <w:szCs w:val="24"/>
        </w:rPr>
        <w:t>к</w:t>
      </w:r>
      <w:r w:rsidR="00642A8E" w:rsidRPr="00205DDF">
        <w:rPr>
          <w:bCs/>
          <w:sz w:val="24"/>
          <w:szCs w:val="24"/>
        </w:rPr>
        <w:t>абель</w:t>
      </w:r>
      <w:r w:rsidR="00E95246" w:rsidRPr="00205DDF">
        <w:rPr>
          <w:bCs/>
          <w:sz w:val="24"/>
          <w:szCs w:val="24"/>
        </w:rPr>
        <w:t>ные</w:t>
      </w:r>
      <w:r w:rsidR="00D32CEF" w:rsidRPr="00205DDF">
        <w:rPr>
          <w:bCs/>
          <w:sz w:val="24"/>
          <w:szCs w:val="24"/>
        </w:rPr>
        <w:t xml:space="preserve"> муфты</w:t>
      </w:r>
      <w:r w:rsidRPr="00205DDF">
        <w:rPr>
          <w:bCs/>
          <w:sz w:val="24"/>
          <w:szCs w:val="24"/>
        </w:rPr>
        <w:t>, отвечающ</w:t>
      </w:r>
      <w:r w:rsidR="000858AE" w:rsidRPr="00205DDF">
        <w:rPr>
          <w:bCs/>
          <w:sz w:val="24"/>
          <w:szCs w:val="24"/>
        </w:rPr>
        <w:t>и</w:t>
      </w:r>
      <w:r w:rsidR="00D32CEF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следующим требованиям:</w:t>
      </w:r>
    </w:p>
    <w:p w:rsidR="00775178" w:rsidRPr="00205DDF" w:rsidRDefault="00775178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быть новой, ранее не использованной;</w:t>
      </w:r>
    </w:p>
    <w:p w:rsidR="008A28D3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7571A" w:rsidRPr="00203A33" w:rsidRDefault="0007571A" w:rsidP="0007571A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6"/>
          <w:szCs w:val="26"/>
        </w:rPr>
      </w:pPr>
      <w:r w:rsidRPr="00203A33">
        <w:rPr>
          <w:sz w:val="26"/>
          <w:szCs w:val="26"/>
        </w:rPr>
        <w:t>для импортных производителей, а так же для отечественных, выпускающих муфты для других отраслей и ведомств – сертификаты соответствия функциональных и технич</w:t>
      </w:r>
      <w:r w:rsidRPr="00203A33">
        <w:rPr>
          <w:sz w:val="26"/>
          <w:szCs w:val="26"/>
        </w:rPr>
        <w:t>е</w:t>
      </w:r>
      <w:r w:rsidRPr="00203A33">
        <w:rPr>
          <w:sz w:val="26"/>
          <w:szCs w:val="26"/>
        </w:rPr>
        <w:t>ских показателей условиям эксплуатации и действующим отраслевым требованиям;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деклараций (сертификатов), подтверждающих соответствие функциональных и техн</w:t>
      </w:r>
      <w:r w:rsidRPr="00205DDF">
        <w:rPr>
          <w:sz w:val="24"/>
          <w:szCs w:val="24"/>
        </w:rPr>
        <w:t>и</w:t>
      </w:r>
      <w:r w:rsidRPr="00205DDF">
        <w:rPr>
          <w:sz w:val="24"/>
          <w:szCs w:val="24"/>
        </w:rPr>
        <w:t>ческих показателей условиям эксплуатации и действующим отраслевым (национальным) треб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ваниям. 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сертификация </w:t>
      </w:r>
      <w:r w:rsidR="008A28D3" w:rsidRPr="00205DDF">
        <w:rPr>
          <w:sz w:val="24"/>
          <w:szCs w:val="24"/>
        </w:rPr>
        <w:t>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</w:t>
      </w:r>
      <w:r w:rsidR="008A28D3" w:rsidRPr="00205DDF">
        <w:rPr>
          <w:sz w:val="24"/>
          <w:szCs w:val="24"/>
        </w:rPr>
        <w:t>я</w:t>
      </w:r>
      <w:r w:rsidR="008A28D3" w:rsidRPr="00205DDF">
        <w:rPr>
          <w:sz w:val="24"/>
          <w:szCs w:val="24"/>
        </w:rPr>
        <w:t>ми от 3 января 2001 г., 21 августа 2002 г.);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lastRenderedPageBreak/>
        <w:t>кабельные муфты, впервые поставляемый для нужд ОАО «МРСК Центра», должен иметь пол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жительное заключение об опытной эксплуатации в ОАО «МРСК Центра» сроком не менее </w:t>
      </w:r>
      <w:r w:rsidR="006331DC" w:rsidRPr="00205DDF">
        <w:rPr>
          <w:sz w:val="24"/>
          <w:szCs w:val="24"/>
        </w:rPr>
        <w:t>о</w:t>
      </w:r>
      <w:r w:rsidR="006331DC" w:rsidRPr="00205DDF">
        <w:rPr>
          <w:sz w:val="24"/>
          <w:szCs w:val="24"/>
        </w:rPr>
        <w:t>д</w:t>
      </w:r>
      <w:r w:rsidR="006331DC" w:rsidRPr="00205DDF">
        <w:rPr>
          <w:sz w:val="24"/>
          <w:szCs w:val="24"/>
        </w:rPr>
        <w:t>ного</w:t>
      </w:r>
      <w:r w:rsidRPr="00205DDF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моженного союза - Белоруссии и Казахстана) сроком не менее трех лет;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 w:rsidR="00F361D6" w:rsidRPr="00205DDF">
        <w:rPr>
          <w:sz w:val="24"/>
          <w:szCs w:val="24"/>
        </w:rPr>
        <w:t>Росс</w:t>
      </w:r>
      <w:r w:rsidR="00F361D6" w:rsidRPr="00205DDF">
        <w:rPr>
          <w:sz w:val="24"/>
          <w:szCs w:val="24"/>
        </w:rPr>
        <w:t>е</w:t>
      </w:r>
      <w:r w:rsidR="00F361D6" w:rsidRPr="00205DDF">
        <w:rPr>
          <w:sz w:val="24"/>
          <w:szCs w:val="24"/>
        </w:rPr>
        <w:t>ти</w:t>
      </w:r>
      <w:proofErr w:type="spellEnd"/>
      <w:r w:rsidRPr="00205DDF">
        <w:rPr>
          <w:sz w:val="24"/>
          <w:szCs w:val="24"/>
        </w:rPr>
        <w:t>»;</w:t>
      </w:r>
    </w:p>
    <w:p w:rsidR="002C4E96" w:rsidRPr="00205DDF" w:rsidRDefault="002C4E96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 w:rsidR="00F361D6" w:rsidRPr="00205DDF">
        <w:rPr>
          <w:sz w:val="24"/>
          <w:szCs w:val="24"/>
        </w:rPr>
        <w:t>Россети</w:t>
      </w:r>
      <w:proofErr w:type="spellEnd"/>
      <w:r w:rsidRPr="00205DDF">
        <w:rPr>
          <w:sz w:val="24"/>
          <w:szCs w:val="24"/>
        </w:rPr>
        <w:t>»;</w:t>
      </w:r>
    </w:p>
    <w:p w:rsidR="00F66FC0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наличие </w:t>
      </w:r>
      <w:r w:rsidR="004E144D" w:rsidRPr="00205DDF">
        <w:rPr>
          <w:sz w:val="24"/>
          <w:szCs w:val="24"/>
        </w:rPr>
        <w:t>выданных уполномоченными органами Федерального Агентства по Техническому Р</w:t>
      </w:r>
      <w:r w:rsidR="004E144D" w:rsidRPr="00205DDF">
        <w:rPr>
          <w:sz w:val="24"/>
          <w:szCs w:val="24"/>
        </w:rPr>
        <w:t>е</w:t>
      </w:r>
      <w:r w:rsidR="004E144D" w:rsidRPr="00205DDF">
        <w:rPr>
          <w:sz w:val="24"/>
          <w:szCs w:val="24"/>
        </w:rPr>
        <w:t xml:space="preserve">гулированию и Метрологии действующих (на момент поставки </w:t>
      </w:r>
      <w:r w:rsidR="00D32CEF" w:rsidRPr="00205DDF">
        <w:rPr>
          <w:sz w:val="24"/>
          <w:szCs w:val="24"/>
        </w:rPr>
        <w:t>кабельных муфт</w:t>
      </w:r>
      <w:r w:rsidR="004E144D" w:rsidRPr="00205DDF">
        <w:rPr>
          <w:sz w:val="24"/>
          <w:szCs w:val="24"/>
        </w:rPr>
        <w:t xml:space="preserve">) деклараций </w:t>
      </w:r>
      <w:r w:rsidRPr="00205DDF">
        <w:rPr>
          <w:sz w:val="24"/>
          <w:szCs w:val="24"/>
        </w:rPr>
        <w:t xml:space="preserve">(сертификатов) </w:t>
      </w:r>
      <w:r w:rsidR="004E144D" w:rsidRPr="00205DDF">
        <w:rPr>
          <w:sz w:val="24"/>
          <w:szCs w:val="24"/>
        </w:rPr>
        <w:t>соответствия требованиям безопасности</w:t>
      </w:r>
      <w:r w:rsidRPr="00205DDF">
        <w:rPr>
          <w:sz w:val="24"/>
          <w:szCs w:val="24"/>
        </w:rPr>
        <w:t>;</w:t>
      </w:r>
    </w:p>
    <w:p w:rsidR="00FB7AEF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заключени</w:t>
      </w:r>
      <w:r w:rsidR="00FB7AEF" w:rsidRPr="00205DDF">
        <w:rPr>
          <w:sz w:val="24"/>
          <w:szCs w:val="24"/>
        </w:rPr>
        <w:t>я</w:t>
      </w:r>
      <w:r w:rsidRPr="00205DDF">
        <w:rPr>
          <w:sz w:val="24"/>
          <w:szCs w:val="24"/>
        </w:rPr>
        <w:t xml:space="preserve"> о соответствии требованиям СанПиН и други</w:t>
      </w:r>
      <w:r w:rsidR="00FB7AEF" w:rsidRPr="00205DDF">
        <w:rPr>
          <w:sz w:val="24"/>
          <w:szCs w:val="24"/>
        </w:rPr>
        <w:t>м</w:t>
      </w:r>
      <w:r w:rsidRPr="00205DDF">
        <w:rPr>
          <w:sz w:val="24"/>
          <w:szCs w:val="24"/>
        </w:rPr>
        <w:t xml:space="preserve"> документ</w:t>
      </w:r>
      <w:r w:rsidR="00FB7AEF" w:rsidRPr="00205DDF">
        <w:rPr>
          <w:sz w:val="24"/>
          <w:szCs w:val="24"/>
        </w:rPr>
        <w:t>ам</w:t>
      </w:r>
      <w:r w:rsidRPr="00205DDF">
        <w:rPr>
          <w:sz w:val="24"/>
          <w:szCs w:val="24"/>
        </w:rPr>
        <w:t xml:space="preserve">, </w:t>
      </w:r>
      <w:r w:rsidR="00FB7AEF" w:rsidRPr="00205DDF">
        <w:rPr>
          <w:sz w:val="24"/>
          <w:szCs w:val="24"/>
        </w:rPr>
        <w:t>устанавлив</w:t>
      </w:r>
      <w:r w:rsidR="00FB7AEF" w:rsidRPr="00205DDF">
        <w:rPr>
          <w:sz w:val="24"/>
          <w:szCs w:val="24"/>
        </w:rPr>
        <w:t>а</w:t>
      </w:r>
      <w:r w:rsidR="00FB7AEF" w:rsidRPr="00205DDF">
        <w:rPr>
          <w:sz w:val="24"/>
          <w:szCs w:val="24"/>
        </w:rPr>
        <w:t>ющим требования к</w:t>
      </w:r>
      <w:r w:rsidRPr="00205DDF">
        <w:rPr>
          <w:sz w:val="24"/>
          <w:szCs w:val="24"/>
        </w:rPr>
        <w:t xml:space="preserve"> качеств</w:t>
      </w:r>
      <w:r w:rsidR="00FB7AEF" w:rsidRPr="00205DDF">
        <w:rPr>
          <w:sz w:val="24"/>
          <w:szCs w:val="24"/>
        </w:rPr>
        <w:t>у</w:t>
      </w:r>
      <w:r w:rsidRPr="00205DDF">
        <w:rPr>
          <w:sz w:val="24"/>
          <w:szCs w:val="24"/>
        </w:rPr>
        <w:t xml:space="preserve"> и </w:t>
      </w:r>
      <w:r w:rsidR="00FB7AEF" w:rsidRPr="00205DDF">
        <w:rPr>
          <w:sz w:val="24"/>
          <w:szCs w:val="24"/>
        </w:rPr>
        <w:t xml:space="preserve">экологической </w:t>
      </w:r>
      <w:r w:rsidRPr="00205DDF">
        <w:rPr>
          <w:sz w:val="24"/>
          <w:szCs w:val="24"/>
        </w:rPr>
        <w:t>безопасност</w:t>
      </w:r>
      <w:r w:rsidR="00FB7AEF" w:rsidRPr="00205DDF">
        <w:rPr>
          <w:sz w:val="24"/>
          <w:szCs w:val="24"/>
        </w:rPr>
        <w:t>и продукции</w:t>
      </w:r>
      <w:r w:rsidR="004D4E32" w:rsidRPr="00205DDF">
        <w:rPr>
          <w:sz w:val="24"/>
          <w:szCs w:val="24"/>
        </w:rPr>
        <w:t>.</w:t>
      </w:r>
      <w:r w:rsidRPr="00205DDF">
        <w:rPr>
          <w:sz w:val="24"/>
          <w:szCs w:val="24"/>
        </w:rPr>
        <w:t xml:space="preserve"> </w:t>
      </w: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1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Участник закупочных процедур на право заключения договора на поставку кабельных муфт  для нужд ОАО «МРСК Центра» обязан предоставить в составе своего предложения докуме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>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570BE" w:rsidRPr="00205DDF" w:rsidRDefault="00B570BE" w:rsidP="00B570BE">
      <w:pPr>
        <w:pStyle w:val="ae"/>
        <w:numPr>
          <w:ilvl w:val="1"/>
          <w:numId w:val="4"/>
        </w:numPr>
        <w:tabs>
          <w:tab w:val="left" w:pos="0"/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vanish/>
          <w:sz w:val="24"/>
          <w:szCs w:val="24"/>
        </w:rPr>
      </w:pPr>
    </w:p>
    <w:p w:rsidR="00612811" w:rsidRPr="00205DDF" w:rsidRDefault="00642A8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D32CEF" w:rsidRPr="00205DDF">
        <w:rPr>
          <w:bCs/>
          <w:sz w:val="24"/>
          <w:szCs w:val="24"/>
        </w:rPr>
        <w:t>ные муфты</w:t>
      </w:r>
      <w:r w:rsidR="004E144D" w:rsidRPr="00205DDF">
        <w:rPr>
          <w:bCs/>
          <w:sz w:val="24"/>
          <w:szCs w:val="24"/>
        </w:rPr>
        <w:t xml:space="preserve"> должн</w:t>
      </w:r>
      <w:r w:rsidR="00D32CEF" w:rsidRPr="00205DDF">
        <w:rPr>
          <w:bCs/>
          <w:sz w:val="24"/>
          <w:szCs w:val="24"/>
        </w:rPr>
        <w:t>ы</w:t>
      </w:r>
      <w:r w:rsidR="004E144D" w:rsidRPr="00205DDF">
        <w:rPr>
          <w:bCs/>
          <w:sz w:val="24"/>
          <w:szCs w:val="24"/>
        </w:rPr>
        <w:t xml:space="preserve"> с</w:t>
      </w:r>
      <w:r w:rsidR="00612811" w:rsidRPr="00205DDF">
        <w:rPr>
          <w:bCs/>
          <w:sz w:val="24"/>
          <w:szCs w:val="24"/>
        </w:rPr>
        <w:t>оответствовать требованиям «Правил устройства электр</w:t>
      </w:r>
      <w:r w:rsidR="00612811" w:rsidRPr="00205DDF">
        <w:rPr>
          <w:bCs/>
          <w:sz w:val="24"/>
          <w:szCs w:val="24"/>
        </w:rPr>
        <w:t>о</w:t>
      </w:r>
      <w:r w:rsidR="00612811" w:rsidRPr="00205DDF">
        <w:rPr>
          <w:bCs/>
          <w:sz w:val="24"/>
          <w:szCs w:val="24"/>
        </w:rPr>
        <w:t>установок» (ПУЭ) (7-е издание) и тр</w:t>
      </w:r>
      <w:r w:rsidR="00732C5D" w:rsidRPr="00205DDF">
        <w:rPr>
          <w:bCs/>
          <w:sz w:val="24"/>
          <w:szCs w:val="24"/>
        </w:rPr>
        <w:t>ебованиям</w:t>
      </w:r>
      <w:r w:rsidR="00612811" w:rsidRPr="00205DDF">
        <w:rPr>
          <w:bCs/>
          <w:sz w:val="24"/>
          <w:szCs w:val="24"/>
        </w:rPr>
        <w:t>:</w:t>
      </w:r>
    </w:p>
    <w:p w:rsidR="000F4E96" w:rsidRPr="00205DDF" w:rsidRDefault="00584F3F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ГОСТ </w:t>
      </w:r>
      <w:r w:rsidR="0021292B" w:rsidRPr="00205DDF">
        <w:rPr>
          <w:sz w:val="24"/>
          <w:szCs w:val="24"/>
        </w:rPr>
        <w:t>1</w:t>
      </w:r>
      <w:r w:rsidR="00BF4767" w:rsidRPr="00205DDF">
        <w:rPr>
          <w:sz w:val="24"/>
          <w:szCs w:val="24"/>
        </w:rPr>
        <w:t>3781.0</w:t>
      </w:r>
      <w:r w:rsidRPr="00205DDF">
        <w:rPr>
          <w:sz w:val="24"/>
          <w:szCs w:val="24"/>
        </w:rPr>
        <w:t>-</w:t>
      </w:r>
      <w:r w:rsidR="00BF4767" w:rsidRPr="00205DDF">
        <w:rPr>
          <w:sz w:val="24"/>
          <w:szCs w:val="24"/>
        </w:rPr>
        <w:t>86</w:t>
      </w:r>
      <w:r w:rsidRPr="00205DDF">
        <w:rPr>
          <w:sz w:val="24"/>
          <w:szCs w:val="24"/>
        </w:rPr>
        <w:t xml:space="preserve"> «</w:t>
      </w:r>
      <w:r w:rsidR="00BF4767" w:rsidRPr="00205DDF">
        <w:rPr>
          <w:sz w:val="24"/>
          <w:szCs w:val="24"/>
        </w:rPr>
        <w:t>Муфты для силовых кабелей на напряжение до 35 кВ включительно.  Общие технические условия</w:t>
      </w:r>
      <w:r w:rsidR="00141439" w:rsidRPr="00205DDF">
        <w:rPr>
          <w:sz w:val="24"/>
          <w:szCs w:val="24"/>
        </w:rPr>
        <w:t>»</w:t>
      </w:r>
      <w:r w:rsidR="00766561" w:rsidRPr="00205DDF">
        <w:rPr>
          <w:sz w:val="24"/>
          <w:szCs w:val="24"/>
        </w:rPr>
        <w:t>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сти воздействия климатических факторов внешней среды»;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ГОСТ 15543.1-89 «Изделия электротехнические. Общие требования в части стойкости к клим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тическим внешним воздействующим факторам».</w:t>
      </w:r>
    </w:p>
    <w:p w:rsidR="00205DDF" w:rsidRPr="00205DDF" w:rsidRDefault="00612811" w:rsidP="00706A47">
      <w:pPr>
        <w:pStyle w:val="ae"/>
        <w:numPr>
          <w:ilvl w:val="1"/>
          <w:numId w:val="3"/>
        </w:numPr>
        <w:spacing w:line="276" w:lineRule="auto"/>
        <w:ind w:left="142" w:firstLine="709"/>
        <w:rPr>
          <w:sz w:val="24"/>
          <w:szCs w:val="24"/>
        </w:rPr>
      </w:pPr>
      <w:r w:rsidRPr="00205DDF">
        <w:rPr>
          <w:bCs/>
          <w:sz w:val="24"/>
          <w:szCs w:val="24"/>
        </w:rPr>
        <w:t>Упаковка, транспортирование, условия и сроки хранения.</w:t>
      </w:r>
      <w:r w:rsidR="00205DDF">
        <w:rPr>
          <w:bCs/>
          <w:sz w:val="24"/>
          <w:szCs w:val="24"/>
        </w:rPr>
        <w:t xml:space="preserve"> </w:t>
      </w:r>
    </w:p>
    <w:p w:rsidR="00716719" w:rsidRPr="00205DDF" w:rsidRDefault="006004F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Упаковка,</w:t>
      </w:r>
      <w:r w:rsidR="00E5567C" w:rsidRPr="00205DDF">
        <w:rPr>
          <w:bCs/>
          <w:sz w:val="24"/>
          <w:szCs w:val="24"/>
        </w:rPr>
        <w:t xml:space="preserve"> маркировка, </w:t>
      </w:r>
      <w:r w:rsidR="002E6C8A" w:rsidRPr="00205DDF">
        <w:rPr>
          <w:bCs/>
          <w:sz w:val="24"/>
          <w:szCs w:val="24"/>
        </w:rPr>
        <w:t>транспортирование</w:t>
      </w:r>
      <w:r w:rsidRPr="00205DDF">
        <w:rPr>
          <w:bCs/>
          <w:sz w:val="24"/>
          <w:szCs w:val="24"/>
        </w:rPr>
        <w:t>,</w:t>
      </w:r>
      <w:r w:rsidR="002E6C8A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условия и сроки хранения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2E6C8A" w:rsidRPr="00205DDF">
        <w:rPr>
          <w:bCs/>
          <w:sz w:val="24"/>
          <w:szCs w:val="24"/>
        </w:rPr>
        <w:t>дол</w:t>
      </w:r>
      <w:r w:rsidR="002E6C8A" w:rsidRPr="00205DDF">
        <w:rPr>
          <w:bCs/>
          <w:sz w:val="24"/>
          <w:szCs w:val="24"/>
        </w:rPr>
        <w:t>ж</w:t>
      </w:r>
      <w:r w:rsidR="002E6C8A" w:rsidRPr="00205DDF">
        <w:rPr>
          <w:bCs/>
          <w:sz w:val="24"/>
          <w:szCs w:val="24"/>
        </w:rPr>
        <w:t xml:space="preserve">ны соответствовать требованиям, указанным в технических условиях изготовителя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>,</w:t>
      </w:r>
      <w:r w:rsidR="0076780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 </w:t>
      </w:r>
      <w:r w:rsidR="00767806" w:rsidRPr="00205DDF">
        <w:rPr>
          <w:bCs/>
          <w:sz w:val="24"/>
          <w:szCs w:val="24"/>
        </w:rPr>
        <w:t xml:space="preserve">ГОСТ 23216, </w:t>
      </w:r>
      <w:r w:rsidR="00612811" w:rsidRPr="00205DDF">
        <w:rPr>
          <w:bCs/>
          <w:sz w:val="24"/>
          <w:szCs w:val="24"/>
        </w:rPr>
        <w:t>ГОСТ 14192</w:t>
      </w:r>
      <w:r w:rsidR="002E6C8A" w:rsidRPr="00205DDF">
        <w:rPr>
          <w:bCs/>
          <w:sz w:val="24"/>
          <w:szCs w:val="24"/>
        </w:rPr>
        <w:t xml:space="preserve"> </w:t>
      </w:r>
      <w:r w:rsidR="00C4476E" w:rsidRPr="00205DDF">
        <w:rPr>
          <w:bCs/>
          <w:sz w:val="24"/>
          <w:szCs w:val="24"/>
        </w:rPr>
        <w:t>–</w:t>
      </w:r>
      <w:r w:rsidR="002E6C8A" w:rsidRPr="00205DDF">
        <w:rPr>
          <w:bCs/>
          <w:sz w:val="24"/>
          <w:szCs w:val="24"/>
        </w:rPr>
        <w:t xml:space="preserve"> 96</w:t>
      </w:r>
      <w:r w:rsidR="00C4476E" w:rsidRPr="00205DDF">
        <w:rPr>
          <w:bCs/>
          <w:sz w:val="24"/>
          <w:szCs w:val="24"/>
        </w:rPr>
        <w:t xml:space="preserve">, </w:t>
      </w:r>
      <w:r w:rsidR="006148E7" w:rsidRPr="00205DDF">
        <w:rPr>
          <w:bCs/>
          <w:sz w:val="24"/>
          <w:szCs w:val="24"/>
        </w:rPr>
        <w:t xml:space="preserve">ГОСТ 18690, </w:t>
      </w:r>
      <w:r w:rsidR="00C573B1" w:rsidRPr="00205DDF">
        <w:rPr>
          <w:bCs/>
          <w:sz w:val="24"/>
          <w:szCs w:val="24"/>
        </w:rPr>
        <w:t xml:space="preserve">ГОСТ 13781.0-86 </w:t>
      </w:r>
      <w:r w:rsidR="002E6C8A" w:rsidRPr="00205DDF">
        <w:rPr>
          <w:bCs/>
          <w:sz w:val="24"/>
          <w:szCs w:val="24"/>
        </w:rPr>
        <w:t>или соответствующих МЭК</w:t>
      </w:r>
      <w:r w:rsidR="00612811" w:rsidRPr="00205DDF">
        <w:rPr>
          <w:bCs/>
          <w:sz w:val="24"/>
          <w:szCs w:val="24"/>
        </w:rPr>
        <w:t xml:space="preserve">. </w:t>
      </w:r>
      <w:r w:rsidR="003A2F10" w:rsidRPr="00205DDF">
        <w:rPr>
          <w:bCs/>
          <w:sz w:val="24"/>
          <w:szCs w:val="24"/>
        </w:rPr>
        <w:t>Погр</w:t>
      </w:r>
      <w:r w:rsidR="003A2F10" w:rsidRPr="00205DDF">
        <w:rPr>
          <w:bCs/>
          <w:sz w:val="24"/>
          <w:szCs w:val="24"/>
        </w:rPr>
        <w:t>у</w:t>
      </w:r>
      <w:r w:rsidR="003A2F10" w:rsidRPr="00205DDF">
        <w:rPr>
          <w:bCs/>
          <w:sz w:val="24"/>
          <w:szCs w:val="24"/>
        </w:rPr>
        <w:t xml:space="preserve">зочно-разгрузочные работы должны производиться в соответствии с требованиями ГОСТ 12.3.009-76. </w:t>
      </w:r>
      <w:r w:rsidR="00612811" w:rsidRPr="00205DDF">
        <w:rPr>
          <w:bCs/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05DDF">
        <w:rPr>
          <w:bCs/>
          <w:sz w:val="24"/>
          <w:szCs w:val="24"/>
        </w:rPr>
        <w:t>продукции</w:t>
      </w:r>
      <w:r w:rsidR="00612811" w:rsidRPr="00205DDF">
        <w:rPr>
          <w:bCs/>
          <w:sz w:val="24"/>
          <w:szCs w:val="24"/>
        </w:rPr>
        <w:t>.</w:t>
      </w:r>
    </w:p>
    <w:p w:rsidR="00ED644C" w:rsidRPr="00205DDF" w:rsidRDefault="00384D9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Правила приемки</w:t>
      </w:r>
      <w:r w:rsidR="00C4476E" w:rsidRPr="00205DDF">
        <w:rPr>
          <w:bCs/>
          <w:sz w:val="24"/>
          <w:szCs w:val="24"/>
        </w:rPr>
        <w:t xml:space="preserve">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требованиям </w:t>
      </w:r>
      <w:r w:rsidR="00E95246" w:rsidRPr="00205DDF">
        <w:rPr>
          <w:bCs/>
          <w:sz w:val="24"/>
          <w:szCs w:val="24"/>
        </w:rPr>
        <w:t>ГОСТ 13781.0-86</w:t>
      </w:r>
      <w:r w:rsidR="00D37612" w:rsidRPr="00205DDF">
        <w:rPr>
          <w:bCs/>
          <w:sz w:val="24"/>
          <w:szCs w:val="24"/>
        </w:rPr>
        <w:t>.</w:t>
      </w:r>
    </w:p>
    <w:p w:rsidR="00DE0EA0" w:rsidRPr="00205DDF" w:rsidRDefault="00DF2EED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Способ укладки и транспортировки </w:t>
      </w:r>
      <w:r w:rsidR="00D32CEF" w:rsidRPr="00205DDF">
        <w:rPr>
          <w:bCs/>
          <w:sz w:val="24"/>
          <w:szCs w:val="24"/>
        </w:rPr>
        <w:t>кабельных муфт</w:t>
      </w:r>
      <w:r w:rsidR="0049786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должен предотвращать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</w:p>
    <w:p w:rsidR="00F64478" w:rsidRPr="00205DDF" w:rsidRDefault="00DE0EA0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Кабельные муфты должны быть упакованы в ящики, изготовленные по нормативно-технической документации в соответствии с требованиями ГОСТ 2991-76 и ГОСТ 5959-80. В один </w:t>
      </w:r>
      <w:r w:rsidRPr="00205DDF">
        <w:rPr>
          <w:bCs/>
          <w:sz w:val="24"/>
          <w:szCs w:val="24"/>
        </w:rPr>
        <w:lastRenderedPageBreak/>
        <w:t xml:space="preserve">ящик с кабельными муфтами должны быть помещены в отдельной упаковке монтажные материалы, а также должен быть вложен упаковочный лист. Число кабельных муфт, упакованных в один ящик, и способ упаковывания монтажных материалов должны быть указаны в стандартах или технических условиях на муфты конкретных типов.  </w:t>
      </w:r>
      <w:r w:rsidR="00F64478" w:rsidRPr="00205DDF">
        <w:rPr>
          <w:bCs/>
          <w:sz w:val="24"/>
          <w:szCs w:val="24"/>
        </w:rPr>
        <w:t xml:space="preserve"> </w:t>
      </w:r>
    </w:p>
    <w:p w:rsidR="0024201B" w:rsidRPr="00205DDF" w:rsidRDefault="0024201B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Каждая партия </w:t>
      </w:r>
      <w:r w:rsidR="00642A8E" w:rsidRPr="00205DDF">
        <w:rPr>
          <w:bCs/>
          <w:sz w:val="24"/>
          <w:szCs w:val="24"/>
        </w:rPr>
        <w:t>кабел</w:t>
      </w:r>
      <w:r w:rsidR="00D32CEF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 должна подвергаться приемо-сдаточным испытаниям </w:t>
      </w:r>
      <w:r w:rsidR="00C07D2C" w:rsidRPr="00205DDF">
        <w:rPr>
          <w:bCs/>
          <w:sz w:val="24"/>
          <w:szCs w:val="24"/>
        </w:rPr>
        <w:t xml:space="preserve">в соответствие с </w:t>
      </w:r>
      <w:r w:rsidR="00D37612" w:rsidRPr="00205DDF">
        <w:rPr>
          <w:bCs/>
          <w:sz w:val="24"/>
          <w:szCs w:val="24"/>
        </w:rPr>
        <w:t>ГОСТ 1</w:t>
      </w:r>
      <w:r w:rsidR="00BF4767" w:rsidRPr="00205DDF">
        <w:rPr>
          <w:bCs/>
          <w:sz w:val="24"/>
          <w:szCs w:val="24"/>
        </w:rPr>
        <w:t>3781.0</w:t>
      </w:r>
      <w:r w:rsidR="00D37612" w:rsidRPr="00205DDF">
        <w:rPr>
          <w:bCs/>
          <w:sz w:val="24"/>
          <w:szCs w:val="24"/>
        </w:rPr>
        <w:t>-</w:t>
      </w:r>
      <w:r w:rsidR="00BF4767" w:rsidRPr="00205DDF">
        <w:rPr>
          <w:bCs/>
          <w:sz w:val="24"/>
          <w:szCs w:val="24"/>
        </w:rPr>
        <w:t>86</w:t>
      </w:r>
      <w:r w:rsidR="00DE0EA0" w:rsidRPr="00205DDF">
        <w:rPr>
          <w:bCs/>
          <w:sz w:val="24"/>
          <w:szCs w:val="24"/>
        </w:rPr>
        <w:t>.</w:t>
      </w:r>
    </w:p>
    <w:p w:rsidR="00DF2EED" w:rsidRPr="00205DDF" w:rsidRDefault="00DF2EED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Срок изготовления кабельных муфт производителем должен быть не более полугода от момента поставки.</w:t>
      </w:r>
    </w:p>
    <w:p w:rsidR="006331DC" w:rsidRPr="00205DDF" w:rsidRDefault="006331DC" w:rsidP="00612811">
      <w:pPr>
        <w:spacing w:line="276" w:lineRule="auto"/>
        <w:rPr>
          <w:sz w:val="24"/>
          <w:szCs w:val="24"/>
        </w:rPr>
      </w:pP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Гарантийные обязательства.</w:t>
      </w:r>
    </w:p>
    <w:p w:rsidR="004F4E9E" w:rsidRPr="00205DDF" w:rsidRDefault="00612811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Гарантия на поставляем</w:t>
      </w:r>
      <w:r w:rsidR="009465AC" w:rsidRPr="00205DDF">
        <w:rPr>
          <w:bCs/>
          <w:sz w:val="24"/>
          <w:szCs w:val="24"/>
        </w:rPr>
        <w:t>ы</w:t>
      </w:r>
      <w:r w:rsidR="00CB23BB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9465AC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должна распространяться не менее чем на </w:t>
      </w:r>
      <w:r w:rsidR="00DF2EED" w:rsidRPr="00205DDF">
        <w:rPr>
          <w:bCs/>
          <w:sz w:val="24"/>
          <w:szCs w:val="24"/>
        </w:rPr>
        <w:t>60</w:t>
      </w:r>
      <w:r w:rsidRPr="00205DDF">
        <w:rPr>
          <w:bCs/>
          <w:sz w:val="24"/>
          <w:szCs w:val="24"/>
        </w:rPr>
        <w:t xml:space="preserve"> месяц</w:t>
      </w:r>
      <w:r w:rsidR="00DF2EED" w:rsidRPr="00205DDF">
        <w:rPr>
          <w:bCs/>
          <w:sz w:val="24"/>
          <w:szCs w:val="24"/>
        </w:rPr>
        <w:t>ев</w:t>
      </w:r>
      <w:r w:rsidRPr="00205DDF">
        <w:rPr>
          <w:bCs/>
          <w:sz w:val="24"/>
          <w:szCs w:val="24"/>
        </w:rPr>
        <w:t xml:space="preserve">. Время начала исчисления гарантийного срока – с момента </w:t>
      </w:r>
      <w:r w:rsidR="00CB23BB" w:rsidRPr="00205DDF">
        <w:rPr>
          <w:bCs/>
          <w:sz w:val="24"/>
          <w:szCs w:val="24"/>
        </w:rPr>
        <w:t>их</w:t>
      </w:r>
      <w:r w:rsidR="009465AC" w:rsidRPr="00205DDF">
        <w:rPr>
          <w:bCs/>
          <w:sz w:val="24"/>
          <w:szCs w:val="24"/>
        </w:rPr>
        <w:t xml:space="preserve"> ввода</w:t>
      </w:r>
      <w:r w:rsidRPr="00205DDF">
        <w:rPr>
          <w:bCs/>
          <w:sz w:val="24"/>
          <w:szCs w:val="24"/>
        </w:rPr>
        <w:t xml:space="preserve"> в эксплуатацию. П</w:t>
      </w:r>
      <w:r w:rsidRPr="00205DDF">
        <w:rPr>
          <w:bCs/>
          <w:sz w:val="24"/>
          <w:szCs w:val="24"/>
        </w:rPr>
        <w:t>о</w:t>
      </w:r>
      <w:r w:rsidRPr="00205DDF">
        <w:rPr>
          <w:bCs/>
          <w:sz w:val="24"/>
          <w:szCs w:val="24"/>
        </w:rPr>
        <w:t xml:space="preserve">ставщик должен за свой счет  и  сроки, согласованные с </w:t>
      </w:r>
      <w:r w:rsidR="00887B03" w:rsidRPr="00205DDF">
        <w:rPr>
          <w:bCs/>
          <w:sz w:val="24"/>
          <w:szCs w:val="24"/>
        </w:rPr>
        <w:t>Покупателем</w:t>
      </w:r>
      <w:r w:rsidR="00310587" w:rsidRPr="00205DDF">
        <w:rPr>
          <w:bCs/>
          <w:sz w:val="24"/>
          <w:szCs w:val="24"/>
        </w:rPr>
        <w:t>, устранять любые дефекты</w:t>
      </w:r>
      <w:r w:rsidRPr="00205DDF">
        <w:rPr>
          <w:bCs/>
          <w:sz w:val="24"/>
          <w:szCs w:val="24"/>
        </w:rPr>
        <w:t>, в</w:t>
      </w:r>
      <w:r w:rsidRPr="00205DDF">
        <w:rPr>
          <w:bCs/>
          <w:sz w:val="24"/>
          <w:szCs w:val="24"/>
        </w:rPr>
        <w:t>ы</w:t>
      </w:r>
      <w:r w:rsidRPr="00205DDF">
        <w:rPr>
          <w:bCs/>
          <w:sz w:val="24"/>
          <w:szCs w:val="24"/>
        </w:rPr>
        <w:t xml:space="preserve">явленные в период гарантийного срока. В случае выхода </w:t>
      </w:r>
      <w:r w:rsidR="00CB23BB" w:rsidRPr="00205DDF">
        <w:rPr>
          <w:bCs/>
          <w:sz w:val="24"/>
          <w:szCs w:val="24"/>
        </w:rPr>
        <w:t>кабельной муфты</w:t>
      </w:r>
      <w:r w:rsidR="00310587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из строя</w:t>
      </w:r>
      <w:r w:rsidR="00310587" w:rsidRPr="00205DDF">
        <w:rPr>
          <w:bCs/>
          <w:sz w:val="24"/>
          <w:szCs w:val="24"/>
        </w:rPr>
        <w:t>, П</w:t>
      </w:r>
      <w:r w:rsidRPr="00205DDF">
        <w:rPr>
          <w:bCs/>
          <w:sz w:val="24"/>
          <w:szCs w:val="24"/>
        </w:rPr>
        <w:t>оставщик об</w:t>
      </w:r>
      <w:r w:rsidRPr="00205DDF">
        <w:rPr>
          <w:bCs/>
          <w:sz w:val="24"/>
          <w:szCs w:val="24"/>
        </w:rPr>
        <w:t>я</w:t>
      </w:r>
      <w:r w:rsidRPr="00205DDF">
        <w:rPr>
          <w:bCs/>
          <w:sz w:val="24"/>
          <w:szCs w:val="24"/>
        </w:rPr>
        <w:t>зан направить своего представителя для участия в составлении акта, фиксирующего дефекты, согл</w:t>
      </w:r>
      <w:r w:rsidRPr="00205DDF">
        <w:rPr>
          <w:bCs/>
          <w:sz w:val="24"/>
          <w:szCs w:val="24"/>
        </w:rPr>
        <w:t>а</w:t>
      </w:r>
      <w:r w:rsidRPr="00205DDF">
        <w:rPr>
          <w:bCs/>
          <w:sz w:val="24"/>
          <w:szCs w:val="24"/>
        </w:rPr>
        <w:t xml:space="preserve">сования порядка и сроков их устранения не позднее </w:t>
      </w:r>
      <w:r w:rsidR="00DF2EED" w:rsidRPr="00205DDF">
        <w:rPr>
          <w:bCs/>
          <w:sz w:val="24"/>
          <w:szCs w:val="24"/>
        </w:rPr>
        <w:t>10</w:t>
      </w:r>
      <w:r w:rsidR="00094AC3" w:rsidRPr="00205DDF">
        <w:rPr>
          <w:bCs/>
          <w:sz w:val="24"/>
          <w:szCs w:val="24"/>
        </w:rPr>
        <w:t xml:space="preserve"> календарных</w:t>
      </w:r>
      <w:r w:rsidRPr="00205DDF">
        <w:rPr>
          <w:bCs/>
          <w:sz w:val="24"/>
          <w:szCs w:val="24"/>
        </w:rPr>
        <w:t xml:space="preserve"> дней со дня получения письме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 xml:space="preserve">ного извещения </w:t>
      </w:r>
      <w:r w:rsidR="00887B03" w:rsidRPr="00205DDF">
        <w:rPr>
          <w:bCs/>
          <w:sz w:val="24"/>
          <w:szCs w:val="24"/>
        </w:rPr>
        <w:t>Покупателя</w:t>
      </w:r>
      <w:r w:rsidRPr="00205DDF">
        <w:rPr>
          <w:bCs/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205DDF" w:rsidRDefault="00590397" w:rsidP="006E14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205DDF" w:rsidRDefault="00EA00A8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Требования к надежности и </w:t>
      </w:r>
      <w:r w:rsidR="00612811" w:rsidRPr="00205DDF">
        <w:rPr>
          <w:b/>
          <w:bCs/>
          <w:sz w:val="24"/>
          <w:szCs w:val="24"/>
        </w:rPr>
        <w:t xml:space="preserve">живучести </w:t>
      </w:r>
      <w:r w:rsidR="000D4FD2" w:rsidRPr="00205DDF">
        <w:rPr>
          <w:b/>
          <w:bCs/>
          <w:sz w:val="24"/>
          <w:szCs w:val="24"/>
        </w:rPr>
        <w:t>продукции</w:t>
      </w:r>
      <w:r w:rsidR="00612811" w:rsidRPr="00205DDF">
        <w:rPr>
          <w:b/>
          <w:bCs/>
          <w:sz w:val="24"/>
          <w:szCs w:val="24"/>
        </w:rPr>
        <w:t>.</w:t>
      </w:r>
    </w:p>
    <w:p w:rsidR="00612811" w:rsidRPr="00205DDF" w:rsidRDefault="00642A8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DD2421" w:rsidRPr="00205DDF">
        <w:rPr>
          <w:bCs/>
          <w:sz w:val="24"/>
          <w:szCs w:val="24"/>
        </w:rPr>
        <w:t xml:space="preserve"> должн</w:t>
      </w:r>
      <w:r w:rsidR="00CB23BB" w:rsidRPr="00205DDF">
        <w:rPr>
          <w:bCs/>
          <w:sz w:val="24"/>
          <w:szCs w:val="24"/>
        </w:rPr>
        <w:t>ы</w:t>
      </w:r>
      <w:r w:rsidR="00DD2421" w:rsidRPr="00205DDF">
        <w:rPr>
          <w:bCs/>
          <w:sz w:val="24"/>
          <w:szCs w:val="24"/>
        </w:rPr>
        <w:t xml:space="preserve"> обеспечивать эксплуатационные показатели </w:t>
      </w:r>
      <w:r w:rsidR="00612811" w:rsidRPr="00205DDF">
        <w:rPr>
          <w:bCs/>
          <w:sz w:val="24"/>
          <w:szCs w:val="24"/>
        </w:rPr>
        <w:t>в течение устано</w:t>
      </w:r>
      <w:r w:rsidR="00612811" w:rsidRPr="00205DDF">
        <w:rPr>
          <w:bCs/>
          <w:sz w:val="24"/>
          <w:szCs w:val="24"/>
        </w:rPr>
        <w:t>в</w:t>
      </w:r>
      <w:r w:rsidR="00612811" w:rsidRPr="00205DDF">
        <w:rPr>
          <w:bCs/>
          <w:sz w:val="24"/>
          <w:szCs w:val="24"/>
        </w:rPr>
        <w:t>ленного срока службы (до списания), который (при условии проведения требуемых технических м</w:t>
      </w:r>
      <w:r w:rsidR="00612811" w:rsidRPr="00205DDF">
        <w:rPr>
          <w:bCs/>
          <w:sz w:val="24"/>
          <w:szCs w:val="24"/>
        </w:rPr>
        <w:t>е</w:t>
      </w:r>
      <w:r w:rsidR="00612811" w:rsidRPr="00205DDF">
        <w:rPr>
          <w:bCs/>
          <w:sz w:val="24"/>
          <w:szCs w:val="24"/>
        </w:rPr>
        <w:t xml:space="preserve">роприятий по обслуживанию) должен быть не менее </w:t>
      </w:r>
      <w:r w:rsidR="00866AD0" w:rsidRPr="00205DDF">
        <w:rPr>
          <w:bCs/>
          <w:sz w:val="24"/>
          <w:szCs w:val="24"/>
        </w:rPr>
        <w:t>30 лет</w:t>
      </w:r>
      <w:r w:rsidR="00612811" w:rsidRPr="00205DDF">
        <w:rPr>
          <w:bCs/>
          <w:sz w:val="24"/>
          <w:szCs w:val="24"/>
        </w:rPr>
        <w:t>.</w:t>
      </w:r>
    </w:p>
    <w:p w:rsidR="004F4E9E" w:rsidRPr="00205DDF" w:rsidRDefault="004F4E9E" w:rsidP="006128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205DDF" w:rsidRDefault="006004FC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Маркировка, с</w:t>
      </w:r>
      <w:r w:rsidR="00612811" w:rsidRPr="00205DDF">
        <w:rPr>
          <w:b/>
          <w:bCs/>
          <w:sz w:val="24"/>
          <w:szCs w:val="24"/>
        </w:rPr>
        <w:t>остав технической и эксплуатационной  документации.</w:t>
      </w:r>
    </w:p>
    <w:p w:rsidR="006331DC" w:rsidRPr="00205DDF" w:rsidRDefault="006331D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В комплект поставки кабельных муфт должны входить документы: 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документы по монтажу и эксплуатации, утвержденные в установленном порядке на русском языке;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сертификат соответствия и свидетельство о приемке на поставляемые кабельные муфты, на ру</w:t>
      </w:r>
      <w:r w:rsidRPr="00205DDF">
        <w:rPr>
          <w:sz w:val="24"/>
          <w:szCs w:val="24"/>
        </w:rPr>
        <w:t>с</w:t>
      </w:r>
      <w:r w:rsidRPr="00205DDF">
        <w:rPr>
          <w:sz w:val="24"/>
          <w:szCs w:val="24"/>
        </w:rPr>
        <w:t>ском языке</w:t>
      </w:r>
      <w:r w:rsidR="00292907">
        <w:rPr>
          <w:sz w:val="24"/>
          <w:szCs w:val="24"/>
        </w:rPr>
        <w:t>.</w:t>
      </w:r>
    </w:p>
    <w:p w:rsidR="005A2527" w:rsidRPr="00205DDF" w:rsidRDefault="00C9764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Маркировка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BC5975" w:rsidRPr="00205DDF">
        <w:rPr>
          <w:bCs/>
          <w:sz w:val="24"/>
          <w:szCs w:val="24"/>
        </w:rPr>
        <w:t xml:space="preserve">должна соответствовать требованиям </w:t>
      </w:r>
      <w:r w:rsidR="00774324" w:rsidRPr="00205DDF">
        <w:rPr>
          <w:bCs/>
          <w:sz w:val="24"/>
          <w:szCs w:val="24"/>
        </w:rPr>
        <w:t xml:space="preserve">ГОСТ 18690, </w:t>
      </w:r>
      <w:r w:rsidR="00FE3F0A" w:rsidRPr="00205DDF">
        <w:rPr>
          <w:bCs/>
          <w:sz w:val="24"/>
          <w:szCs w:val="24"/>
        </w:rPr>
        <w:t>ГОСТ 13781.0-86</w:t>
      </w:r>
      <w:r w:rsidR="00E226B0" w:rsidRPr="00205DDF">
        <w:rPr>
          <w:bCs/>
          <w:sz w:val="24"/>
          <w:szCs w:val="24"/>
        </w:rPr>
        <w:t>.</w:t>
      </w:r>
      <w:r w:rsidR="00897389" w:rsidRPr="00205DDF">
        <w:rPr>
          <w:bCs/>
          <w:sz w:val="24"/>
          <w:szCs w:val="24"/>
        </w:rPr>
        <w:t xml:space="preserve"> Маркировка кабельных муфт, содержание и способ нанесения ее указывается в станда</w:t>
      </w:r>
      <w:r w:rsidR="00897389" w:rsidRPr="00205DDF">
        <w:rPr>
          <w:bCs/>
          <w:sz w:val="24"/>
          <w:szCs w:val="24"/>
        </w:rPr>
        <w:t>р</w:t>
      </w:r>
      <w:r w:rsidR="00897389" w:rsidRPr="00205DDF">
        <w:rPr>
          <w:bCs/>
          <w:sz w:val="24"/>
          <w:szCs w:val="24"/>
        </w:rPr>
        <w:t>тах или технических условиях не муфты конкретных типов.</w:t>
      </w:r>
    </w:p>
    <w:p w:rsidR="00897389" w:rsidRPr="00205DDF" w:rsidRDefault="00897389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При маркировании транспортной тары с муфтами должны быть нанесены манипуляционные знаки: «Верх, не кантовать», «Осторожно, </w:t>
      </w:r>
      <w:proofErr w:type="gramStart"/>
      <w:r w:rsidRPr="00205DDF">
        <w:rPr>
          <w:bCs/>
          <w:sz w:val="24"/>
          <w:szCs w:val="24"/>
        </w:rPr>
        <w:t>хрупкое</w:t>
      </w:r>
      <w:proofErr w:type="gramEnd"/>
      <w:r w:rsidRPr="00205DDF">
        <w:rPr>
          <w:bCs/>
          <w:sz w:val="24"/>
          <w:szCs w:val="24"/>
        </w:rPr>
        <w:t>».</w:t>
      </w:r>
    </w:p>
    <w:p w:rsidR="004F4E9E" w:rsidRPr="00205DDF" w:rsidRDefault="004F4E9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По всем видам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Поставщик должен предоставить полный комплект технич</w:t>
      </w:r>
      <w:r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>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205DDF">
        <w:rPr>
          <w:bCs/>
          <w:sz w:val="24"/>
          <w:szCs w:val="24"/>
        </w:rPr>
        <w:t>-2006</w:t>
      </w:r>
      <w:r w:rsidRPr="00205DDF">
        <w:rPr>
          <w:bCs/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CB23BB" w:rsidRPr="00205DDF">
        <w:rPr>
          <w:bCs/>
          <w:sz w:val="24"/>
          <w:szCs w:val="24"/>
        </w:rPr>
        <w:t>ых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</w:t>
      </w:r>
      <w:r w:rsidR="00CB23BB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. </w:t>
      </w:r>
    </w:p>
    <w:p w:rsidR="005D17A5" w:rsidRPr="00205DDF" w:rsidRDefault="005D17A5" w:rsidP="00716719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Правила приемки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612811" w:rsidRPr="003B03FA" w:rsidRDefault="003D7943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t xml:space="preserve">Каждая партия </w:t>
      </w:r>
      <w:r w:rsidR="00CB23BB" w:rsidRPr="003B03FA">
        <w:rPr>
          <w:bCs/>
          <w:sz w:val="24"/>
          <w:szCs w:val="24"/>
        </w:rPr>
        <w:t>кабельных муфт</w:t>
      </w:r>
      <w:r w:rsidRPr="003B03FA">
        <w:rPr>
          <w:bCs/>
          <w:sz w:val="24"/>
          <w:szCs w:val="24"/>
        </w:rPr>
        <w:t xml:space="preserve"> должна пройти</w:t>
      </w:r>
      <w:r w:rsidR="00612811" w:rsidRPr="003B03FA">
        <w:rPr>
          <w:bCs/>
          <w:sz w:val="24"/>
          <w:szCs w:val="24"/>
        </w:rPr>
        <w:t xml:space="preserve"> входной контроль, осуществляемый предст</w:t>
      </w:r>
      <w:r w:rsidR="00612811" w:rsidRPr="003B03FA">
        <w:rPr>
          <w:bCs/>
          <w:sz w:val="24"/>
          <w:szCs w:val="24"/>
        </w:rPr>
        <w:t>а</w:t>
      </w:r>
      <w:r w:rsidR="00612811" w:rsidRPr="003B03FA">
        <w:rPr>
          <w:bCs/>
          <w:sz w:val="24"/>
          <w:szCs w:val="24"/>
        </w:rPr>
        <w:t xml:space="preserve">вителями филиалов ОАО «МРСК Центра» </w:t>
      </w:r>
      <w:r w:rsidR="00F47C11" w:rsidRPr="00837495">
        <w:rPr>
          <w:sz w:val="24"/>
          <w:szCs w:val="24"/>
        </w:rPr>
        <w:t>- «Смоленскэнерго»</w:t>
      </w:r>
      <w:r w:rsidR="00F47C11">
        <w:rPr>
          <w:szCs w:val="24"/>
        </w:rPr>
        <w:t xml:space="preserve"> </w:t>
      </w:r>
      <w:r w:rsidR="00F47C11" w:rsidRPr="003B03FA">
        <w:rPr>
          <w:bCs/>
          <w:sz w:val="24"/>
          <w:szCs w:val="24"/>
        </w:rPr>
        <w:t xml:space="preserve">   </w:t>
      </w:r>
      <w:r w:rsidR="00612811" w:rsidRPr="003B03FA">
        <w:rPr>
          <w:bCs/>
          <w:sz w:val="24"/>
          <w:szCs w:val="24"/>
        </w:rPr>
        <w:t xml:space="preserve">и ответственными представителями Поставщика при получении </w:t>
      </w:r>
      <w:r w:rsidR="00CB23BB" w:rsidRPr="003B03FA">
        <w:rPr>
          <w:bCs/>
          <w:sz w:val="24"/>
          <w:szCs w:val="24"/>
        </w:rPr>
        <w:t>их</w:t>
      </w:r>
      <w:r w:rsidR="00612811" w:rsidRPr="003B03FA">
        <w:rPr>
          <w:bCs/>
          <w:sz w:val="24"/>
          <w:szCs w:val="24"/>
        </w:rPr>
        <w:t xml:space="preserve"> на склад.</w:t>
      </w:r>
    </w:p>
    <w:p w:rsidR="00612811" w:rsidRPr="003B03FA" w:rsidRDefault="00612811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</w:t>
      </w:r>
      <w:r w:rsidRPr="003B03FA">
        <w:rPr>
          <w:bCs/>
          <w:sz w:val="24"/>
          <w:szCs w:val="24"/>
        </w:rPr>
        <w:t>е</w:t>
      </w:r>
      <w:r w:rsidRPr="003B03FA">
        <w:rPr>
          <w:bCs/>
          <w:sz w:val="24"/>
          <w:szCs w:val="24"/>
        </w:rPr>
        <w:t>нить поставленную продукцию.</w:t>
      </w:r>
    </w:p>
    <w:p w:rsidR="003121BC" w:rsidRPr="003121BC" w:rsidRDefault="003121BC" w:rsidP="003121BC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rPr>
          <w:b/>
          <w:bCs/>
          <w:sz w:val="26"/>
          <w:szCs w:val="26"/>
        </w:rPr>
      </w:pPr>
      <w:bookmarkStart w:id="1" w:name="_GoBack"/>
      <w:r w:rsidRPr="003121BC">
        <w:rPr>
          <w:b/>
          <w:bCs/>
          <w:sz w:val="26"/>
          <w:szCs w:val="26"/>
        </w:rPr>
        <w:t>Предмет закупки</w:t>
      </w:r>
    </w:p>
    <w:p w:rsidR="003121BC" w:rsidRDefault="003121BC" w:rsidP="003121B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Поставщик обеспечивает поставку продукции на склад покупателя – филиала ОАО «МРСК Центра» - «Смоленскэнерго» в объемах и сроки установленные данным ТЗ:</w:t>
      </w:r>
    </w:p>
    <w:p w:rsidR="003121BC" w:rsidRDefault="003121BC" w:rsidP="003121BC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2654"/>
        <w:gridCol w:w="2330"/>
        <w:gridCol w:w="1207"/>
        <w:gridCol w:w="1265"/>
        <w:gridCol w:w="1317"/>
      </w:tblGrid>
      <w:tr w:rsidR="003121BC" w:rsidTr="003121BC">
        <w:trPr>
          <w:trHeight w:val="873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1BC" w:rsidRDefault="003121B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1BC" w:rsidRDefault="003121B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1BC" w:rsidRDefault="003121B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поставки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1BC" w:rsidRDefault="003121B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ставки *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BC" w:rsidRDefault="003121B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ЕИ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1BC" w:rsidRDefault="003121B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</w:tr>
      <w:tr w:rsidR="003121BC" w:rsidTr="003121BC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1BC" w:rsidRDefault="003121B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«Смоленскэнерго»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1BC" w:rsidRDefault="003121BC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121BC">
              <w:rPr>
                <w:color w:val="000000"/>
                <w:sz w:val="22"/>
                <w:szCs w:val="22"/>
              </w:rPr>
              <w:t>Муфта кабельная ПСтО-10-70/120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1BC" w:rsidRDefault="003121B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214031,г. Смоленск, ул. </w:t>
            </w:r>
            <w:proofErr w:type="gramStart"/>
            <w:r>
              <w:rPr>
                <w:sz w:val="22"/>
                <w:szCs w:val="22"/>
              </w:rPr>
              <w:t>Индустриальная</w:t>
            </w:r>
            <w:proofErr w:type="gramEnd"/>
            <w:r>
              <w:rPr>
                <w:sz w:val="22"/>
                <w:szCs w:val="22"/>
              </w:rPr>
              <w:t>, д. 5,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1BC" w:rsidRDefault="003121B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BC" w:rsidRDefault="003121B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1BC" w:rsidRDefault="003121BC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</w:tbl>
    <w:p w:rsidR="003121BC" w:rsidRDefault="003121BC" w:rsidP="003121BC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*- в днях с момента заключения договора</w:t>
      </w:r>
    </w:p>
    <w:p w:rsidR="003121BC" w:rsidRDefault="003121BC" w:rsidP="003121BC">
      <w:pPr>
        <w:rPr>
          <w:sz w:val="24"/>
          <w:szCs w:val="24"/>
        </w:rPr>
      </w:pPr>
    </w:p>
    <w:bookmarkEnd w:id="1"/>
    <w:p w:rsidR="006331DC" w:rsidRPr="00205DDF" w:rsidRDefault="006331DC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0336D" w:rsidRPr="00205DDF" w:rsidRDefault="0090336D" w:rsidP="00451C4D">
      <w:pPr>
        <w:rPr>
          <w:sz w:val="24"/>
          <w:szCs w:val="24"/>
        </w:rPr>
      </w:pPr>
    </w:p>
    <w:p w:rsidR="008A5CA5" w:rsidRPr="00205DDF" w:rsidRDefault="00F47C11" w:rsidP="00C23CA7">
      <w:pPr>
        <w:ind w:firstLine="0"/>
        <w:rPr>
          <w:color w:val="00B0F0"/>
          <w:sz w:val="24"/>
          <w:szCs w:val="24"/>
        </w:rPr>
      </w:pPr>
      <w:r>
        <w:rPr>
          <w:sz w:val="26"/>
          <w:szCs w:val="26"/>
        </w:rPr>
        <w:t>Заместитель главного инженера - начальник УРС  /__________________/ В.В. Мордыкин</w:t>
      </w:r>
      <w:r w:rsidR="00C23CA7" w:rsidRPr="00205DDF">
        <w:rPr>
          <w:sz w:val="24"/>
          <w:szCs w:val="24"/>
        </w:rPr>
        <w:t xml:space="preserve">         </w:t>
      </w:r>
    </w:p>
    <w:sectPr w:rsidR="008A5CA5" w:rsidRPr="00205DDF" w:rsidSect="00C3258B">
      <w:headerReference w:type="even" r:id="rId9"/>
      <w:footerReference w:type="default" r:id="rId10"/>
      <w:pgSz w:w="12240" w:h="15840" w:code="1"/>
      <w:pgMar w:top="567" w:right="567" w:bottom="709" w:left="1134" w:header="0" w:footer="1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8FD" w:rsidRDefault="00B938FD">
      <w:r>
        <w:separator/>
      </w:r>
    </w:p>
  </w:endnote>
  <w:endnote w:type="continuationSeparator" w:id="0">
    <w:p w:rsidR="00B938FD" w:rsidRDefault="00B93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58B" w:rsidRPr="00C3258B" w:rsidRDefault="00517327">
    <w:pPr>
      <w:pStyle w:val="aa"/>
      <w:jc w:val="right"/>
      <w:rPr>
        <w:sz w:val="18"/>
        <w:szCs w:val="18"/>
      </w:rPr>
    </w:pPr>
    <w:r w:rsidRPr="00C3258B">
      <w:rPr>
        <w:sz w:val="18"/>
        <w:szCs w:val="18"/>
      </w:rPr>
      <w:fldChar w:fldCharType="begin"/>
    </w:r>
    <w:r w:rsidR="00C3258B" w:rsidRPr="00C3258B">
      <w:rPr>
        <w:sz w:val="18"/>
        <w:szCs w:val="18"/>
      </w:rPr>
      <w:instrText xml:space="preserve"> PAGE   \* MERGEFORMAT </w:instrText>
    </w:r>
    <w:r w:rsidRPr="00C3258B">
      <w:rPr>
        <w:sz w:val="18"/>
        <w:szCs w:val="18"/>
      </w:rPr>
      <w:fldChar w:fldCharType="separate"/>
    </w:r>
    <w:r w:rsidR="003121BC">
      <w:rPr>
        <w:noProof/>
        <w:sz w:val="18"/>
        <w:szCs w:val="18"/>
      </w:rPr>
      <w:t>5</w:t>
    </w:r>
    <w:r w:rsidRPr="00C3258B">
      <w:rPr>
        <w:sz w:val="18"/>
        <w:szCs w:val="18"/>
      </w:rPr>
      <w:fldChar w:fldCharType="end"/>
    </w:r>
    <w:r w:rsidR="00C3258B" w:rsidRPr="00C3258B">
      <w:rPr>
        <w:sz w:val="18"/>
        <w:szCs w:val="18"/>
      </w:rPr>
      <w:t xml:space="preserve"> из 5</w:t>
    </w:r>
  </w:p>
  <w:p w:rsidR="00C3258B" w:rsidRDefault="00C3258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8FD" w:rsidRDefault="00B938FD">
      <w:r>
        <w:separator/>
      </w:r>
    </w:p>
  </w:footnote>
  <w:footnote w:type="continuationSeparator" w:id="0">
    <w:p w:rsidR="00B938FD" w:rsidRDefault="00B938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1732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397700"/>
    <w:multiLevelType w:val="hybridMultilevel"/>
    <w:tmpl w:val="6E8A303A"/>
    <w:lvl w:ilvl="0" w:tplc="48FEB486">
      <w:start w:val="1"/>
      <w:numFmt w:val="bullet"/>
      <w:lvlText w:val="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66324E8"/>
    <w:multiLevelType w:val="hybridMultilevel"/>
    <w:tmpl w:val="1AEC3DFA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865211"/>
    <w:multiLevelType w:val="hybridMultilevel"/>
    <w:tmpl w:val="33A8342E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>
    <w:nsid w:val="36AB7CA6"/>
    <w:multiLevelType w:val="hybridMultilevel"/>
    <w:tmpl w:val="7F94DA0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3A616C1E"/>
    <w:multiLevelType w:val="hybridMultilevel"/>
    <w:tmpl w:val="F488B93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52B51F9C"/>
    <w:multiLevelType w:val="hybridMultilevel"/>
    <w:tmpl w:val="98D0F70C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8E22F82"/>
    <w:multiLevelType w:val="multilevel"/>
    <w:tmpl w:val="82F2F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1">
    <w:nsid w:val="74B22E02"/>
    <w:multiLevelType w:val="hybridMultilevel"/>
    <w:tmpl w:val="7ED6365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8E81BFE"/>
    <w:multiLevelType w:val="hybridMultilevel"/>
    <w:tmpl w:val="480EC57E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16"/>
  </w:num>
  <w:num w:numId="4">
    <w:abstractNumId w:val="5"/>
  </w:num>
  <w:num w:numId="5">
    <w:abstractNumId w:val="17"/>
  </w:num>
  <w:num w:numId="6">
    <w:abstractNumId w:val="9"/>
  </w:num>
  <w:num w:numId="7">
    <w:abstractNumId w:val="6"/>
  </w:num>
  <w:num w:numId="8">
    <w:abstractNumId w:val="2"/>
  </w:num>
  <w:num w:numId="9">
    <w:abstractNumId w:val="7"/>
  </w:num>
  <w:num w:numId="10">
    <w:abstractNumId w:val="1"/>
  </w:num>
  <w:num w:numId="11">
    <w:abstractNumId w:val="8"/>
  </w:num>
  <w:num w:numId="12">
    <w:abstractNumId w:val="19"/>
  </w:num>
  <w:num w:numId="13">
    <w:abstractNumId w:val="13"/>
  </w:num>
  <w:num w:numId="14">
    <w:abstractNumId w:val="20"/>
  </w:num>
  <w:num w:numId="15">
    <w:abstractNumId w:val="15"/>
  </w:num>
  <w:num w:numId="16">
    <w:abstractNumId w:val="4"/>
  </w:num>
  <w:num w:numId="17">
    <w:abstractNumId w:val="3"/>
  </w:num>
  <w:num w:numId="18">
    <w:abstractNumId w:val="22"/>
  </w:num>
  <w:num w:numId="19">
    <w:abstractNumId w:val="12"/>
  </w:num>
  <w:num w:numId="20">
    <w:abstractNumId w:val="21"/>
  </w:num>
  <w:num w:numId="21">
    <w:abstractNumId w:val="14"/>
  </w:num>
  <w:num w:numId="22">
    <w:abstractNumId w:val="10"/>
  </w:num>
  <w:num w:numId="2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4B7D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0C6D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5526"/>
    <w:rsid w:val="0007571A"/>
    <w:rsid w:val="00077C48"/>
    <w:rsid w:val="000808BE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257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324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2C7"/>
    <w:rsid w:val="001C645E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332E"/>
    <w:rsid w:val="002037CA"/>
    <w:rsid w:val="00205DDF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5D3F"/>
    <w:rsid w:val="0024696C"/>
    <w:rsid w:val="00247E6F"/>
    <w:rsid w:val="0025072F"/>
    <w:rsid w:val="00252708"/>
    <w:rsid w:val="002528FF"/>
    <w:rsid w:val="00254341"/>
    <w:rsid w:val="002561DE"/>
    <w:rsid w:val="00260A64"/>
    <w:rsid w:val="00260BCE"/>
    <w:rsid w:val="002630BA"/>
    <w:rsid w:val="002632B7"/>
    <w:rsid w:val="002635F9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907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56F"/>
    <w:rsid w:val="002B06A7"/>
    <w:rsid w:val="002B089B"/>
    <w:rsid w:val="002B09DB"/>
    <w:rsid w:val="002B2AEB"/>
    <w:rsid w:val="002B5EB4"/>
    <w:rsid w:val="002C08A7"/>
    <w:rsid w:val="002C1687"/>
    <w:rsid w:val="002C1AA6"/>
    <w:rsid w:val="002C1D09"/>
    <w:rsid w:val="002C4B0C"/>
    <w:rsid w:val="002C4E96"/>
    <w:rsid w:val="002C5858"/>
    <w:rsid w:val="002C6308"/>
    <w:rsid w:val="002D1182"/>
    <w:rsid w:val="002D1202"/>
    <w:rsid w:val="002D133C"/>
    <w:rsid w:val="002D277B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E7DD6"/>
    <w:rsid w:val="002F0529"/>
    <w:rsid w:val="002F2431"/>
    <w:rsid w:val="002F2B35"/>
    <w:rsid w:val="002F3636"/>
    <w:rsid w:val="002F43D3"/>
    <w:rsid w:val="002F62C5"/>
    <w:rsid w:val="002F6E82"/>
    <w:rsid w:val="002F794B"/>
    <w:rsid w:val="002F7DD7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1BC"/>
    <w:rsid w:val="00312550"/>
    <w:rsid w:val="003129D3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4B8F"/>
    <w:rsid w:val="00340419"/>
    <w:rsid w:val="0034536F"/>
    <w:rsid w:val="003479DD"/>
    <w:rsid w:val="00350872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97B20"/>
    <w:rsid w:val="003A2528"/>
    <w:rsid w:val="003A2F10"/>
    <w:rsid w:val="003A4892"/>
    <w:rsid w:val="003A7A79"/>
    <w:rsid w:val="003A7DDA"/>
    <w:rsid w:val="003B03F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CEF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50E"/>
    <w:rsid w:val="003F1A59"/>
    <w:rsid w:val="003F2112"/>
    <w:rsid w:val="003F2357"/>
    <w:rsid w:val="003F3C1F"/>
    <w:rsid w:val="003F48A1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21F7"/>
    <w:rsid w:val="00404FEE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E76"/>
    <w:rsid w:val="00417997"/>
    <w:rsid w:val="00420B73"/>
    <w:rsid w:val="00424173"/>
    <w:rsid w:val="00425832"/>
    <w:rsid w:val="004262C3"/>
    <w:rsid w:val="00426525"/>
    <w:rsid w:val="00426C7D"/>
    <w:rsid w:val="004272B5"/>
    <w:rsid w:val="00430179"/>
    <w:rsid w:val="0043338D"/>
    <w:rsid w:val="004352C4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A78"/>
    <w:rsid w:val="00487402"/>
    <w:rsid w:val="00490EA7"/>
    <w:rsid w:val="00492EC7"/>
    <w:rsid w:val="004930E8"/>
    <w:rsid w:val="00497866"/>
    <w:rsid w:val="00497F02"/>
    <w:rsid w:val="004A353B"/>
    <w:rsid w:val="004A359B"/>
    <w:rsid w:val="004A3D52"/>
    <w:rsid w:val="004A668C"/>
    <w:rsid w:val="004A77D7"/>
    <w:rsid w:val="004A7ACD"/>
    <w:rsid w:val="004B45B7"/>
    <w:rsid w:val="004B4E4D"/>
    <w:rsid w:val="004B5E88"/>
    <w:rsid w:val="004B5FD9"/>
    <w:rsid w:val="004B647B"/>
    <w:rsid w:val="004B797E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02B8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327"/>
    <w:rsid w:val="0051779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DF1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8C3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659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7FB"/>
    <w:rsid w:val="005D3329"/>
    <w:rsid w:val="005D4B2E"/>
    <w:rsid w:val="005D5206"/>
    <w:rsid w:val="005D60BD"/>
    <w:rsid w:val="005E02C1"/>
    <w:rsid w:val="005E1C59"/>
    <w:rsid w:val="005E292D"/>
    <w:rsid w:val="005E7521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1AEA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3B6A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84"/>
    <w:rsid w:val="00632BA3"/>
    <w:rsid w:val="00632BEC"/>
    <w:rsid w:val="006331DC"/>
    <w:rsid w:val="00633BF3"/>
    <w:rsid w:val="00634545"/>
    <w:rsid w:val="00634B97"/>
    <w:rsid w:val="00635291"/>
    <w:rsid w:val="006364F4"/>
    <w:rsid w:val="006405AF"/>
    <w:rsid w:val="006408C9"/>
    <w:rsid w:val="00640DFF"/>
    <w:rsid w:val="00641793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0D0E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6C9D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5E92"/>
    <w:rsid w:val="006E64BE"/>
    <w:rsid w:val="006E6A76"/>
    <w:rsid w:val="006E7183"/>
    <w:rsid w:val="006F29C7"/>
    <w:rsid w:val="006F2FF5"/>
    <w:rsid w:val="006F5D72"/>
    <w:rsid w:val="006F6D72"/>
    <w:rsid w:val="006F6F30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28E7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561"/>
    <w:rsid w:val="00766745"/>
    <w:rsid w:val="00767806"/>
    <w:rsid w:val="00770A3B"/>
    <w:rsid w:val="00770AAC"/>
    <w:rsid w:val="00770D15"/>
    <w:rsid w:val="00773399"/>
    <w:rsid w:val="00774324"/>
    <w:rsid w:val="00775178"/>
    <w:rsid w:val="007762CD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2A4"/>
    <w:rsid w:val="007B0386"/>
    <w:rsid w:val="007B072A"/>
    <w:rsid w:val="007B0F2C"/>
    <w:rsid w:val="007B18A5"/>
    <w:rsid w:val="007B2A06"/>
    <w:rsid w:val="007B3270"/>
    <w:rsid w:val="007B3414"/>
    <w:rsid w:val="007B56FE"/>
    <w:rsid w:val="007B5C03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00B5"/>
    <w:rsid w:val="007E15FF"/>
    <w:rsid w:val="007E348A"/>
    <w:rsid w:val="007E3A56"/>
    <w:rsid w:val="007E5260"/>
    <w:rsid w:val="007E7329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25DB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5492"/>
    <w:rsid w:val="008656B8"/>
    <w:rsid w:val="008667B2"/>
    <w:rsid w:val="00866AD0"/>
    <w:rsid w:val="00866BD0"/>
    <w:rsid w:val="0087122F"/>
    <w:rsid w:val="008727FA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87B03"/>
    <w:rsid w:val="0089196B"/>
    <w:rsid w:val="00892006"/>
    <w:rsid w:val="008922ED"/>
    <w:rsid w:val="00892A49"/>
    <w:rsid w:val="00892C4C"/>
    <w:rsid w:val="00894850"/>
    <w:rsid w:val="00897389"/>
    <w:rsid w:val="008A0375"/>
    <w:rsid w:val="008A2574"/>
    <w:rsid w:val="008A28D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D48"/>
    <w:rsid w:val="008D3ED5"/>
    <w:rsid w:val="008E12E8"/>
    <w:rsid w:val="008E1CB0"/>
    <w:rsid w:val="008E25AE"/>
    <w:rsid w:val="008E4456"/>
    <w:rsid w:val="008E495A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C3B"/>
    <w:rsid w:val="009022A6"/>
    <w:rsid w:val="0090336D"/>
    <w:rsid w:val="009039EB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38B8"/>
    <w:rsid w:val="00955E24"/>
    <w:rsid w:val="0095736F"/>
    <w:rsid w:val="009605DB"/>
    <w:rsid w:val="009618EE"/>
    <w:rsid w:val="009630C2"/>
    <w:rsid w:val="00963172"/>
    <w:rsid w:val="00964ACD"/>
    <w:rsid w:val="00966138"/>
    <w:rsid w:val="00967633"/>
    <w:rsid w:val="00967E65"/>
    <w:rsid w:val="00971559"/>
    <w:rsid w:val="00971945"/>
    <w:rsid w:val="009727F7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6019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725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6E85"/>
    <w:rsid w:val="00A76EF0"/>
    <w:rsid w:val="00A811F8"/>
    <w:rsid w:val="00A81795"/>
    <w:rsid w:val="00A827C4"/>
    <w:rsid w:val="00A829EB"/>
    <w:rsid w:val="00A8452F"/>
    <w:rsid w:val="00A86855"/>
    <w:rsid w:val="00A87061"/>
    <w:rsid w:val="00A90F72"/>
    <w:rsid w:val="00A93000"/>
    <w:rsid w:val="00A93349"/>
    <w:rsid w:val="00A937CA"/>
    <w:rsid w:val="00A97E27"/>
    <w:rsid w:val="00AA0527"/>
    <w:rsid w:val="00AA08B4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2783"/>
    <w:rsid w:val="00AB4C39"/>
    <w:rsid w:val="00AB505E"/>
    <w:rsid w:val="00AB5841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91F"/>
    <w:rsid w:val="00AD2CAE"/>
    <w:rsid w:val="00AD3598"/>
    <w:rsid w:val="00AD4DE9"/>
    <w:rsid w:val="00AD52A0"/>
    <w:rsid w:val="00AD5A61"/>
    <w:rsid w:val="00AD7048"/>
    <w:rsid w:val="00AD7F96"/>
    <w:rsid w:val="00AE1B50"/>
    <w:rsid w:val="00AE20B1"/>
    <w:rsid w:val="00AE2CE9"/>
    <w:rsid w:val="00AE3899"/>
    <w:rsid w:val="00AE549A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3674"/>
    <w:rsid w:val="00B03DE9"/>
    <w:rsid w:val="00B041B3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7632"/>
    <w:rsid w:val="00B4184D"/>
    <w:rsid w:val="00B42136"/>
    <w:rsid w:val="00B42BD5"/>
    <w:rsid w:val="00B43052"/>
    <w:rsid w:val="00B4318F"/>
    <w:rsid w:val="00B45886"/>
    <w:rsid w:val="00B45EAF"/>
    <w:rsid w:val="00B51EB6"/>
    <w:rsid w:val="00B54E2D"/>
    <w:rsid w:val="00B55DE6"/>
    <w:rsid w:val="00B570BE"/>
    <w:rsid w:val="00B57303"/>
    <w:rsid w:val="00B57A29"/>
    <w:rsid w:val="00B61A7F"/>
    <w:rsid w:val="00B61BAC"/>
    <w:rsid w:val="00B63411"/>
    <w:rsid w:val="00B65693"/>
    <w:rsid w:val="00B65C5B"/>
    <w:rsid w:val="00B66055"/>
    <w:rsid w:val="00B71096"/>
    <w:rsid w:val="00B725E0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38FD"/>
    <w:rsid w:val="00B946A9"/>
    <w:rsid w:val="00B965DC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20ED"/>
    <w:rsid w:val="00BF29D1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3658"/>
    <w:rsid w:val="00C23CA7"/>
    <w:rsid w:val="00C244E1"/>
    <w:rsid w:val="00C24573"/>
    <w:rsid w:val="00C2470F"/>
    <w:rsid w:val="00C24712"/>
    <w:rsid w:val="00C24E15"/>
    <w:rsid w:val="00C25783"/>
    <w:rsid w:val="00C25DF4"/>
    <w:rsid w:val="00C27866"/>
    <w:rsid w:val="00C30D0D"/>
    <w:rsid w:val="00C3258B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7A78"/>
    <w:rsid w:val="00C70BE8"/>
    <w:rsid w:val="00C72F80"/>
    <w:rsid w:val="00C73118"/>
    <w:rsid w:val="00C734C3"/>
    <w:rsid w:val="00C74702"/>
    <w:rsid w:val="00C751BA"/>
    <w:rsid w:val="00C755BC"/>
    <w:rsid w:val="00C760AC"/>
    <w:rsid w:val="00C77DD8"/>
    <w:rsid w:val="00C80805"/>
    <w:rsid w:val="00C81641"/>
    <w:rsid w:val="00C81DA1"/>
    <w:rsid w:val="00C84F91"/>
    <w:rsid w:val="00C85317"/>
    <w:rsid w:val="00C87569"/>
    <w:rsid w:val="00C876E5"/>
    <w:rsid w:val="00C900FB"/>
    <w:rsid w:val="00C9178E"/>
    <w:rsid w:val="00C91FFE"/>
    <w:rsid w:val="00C9316C"/>
    <w:rsid w:val="00C93EC2"/>
    <w:rsid w:val="00C947B3"/>
    <w:rsid w:val="00C94BA4"/>
    <w:rsid w:val="00C9764E"/>
    <w:rsid w:val="00CA1B04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ADF"/>
    <w:rsid w:val="00CB0D3C"/>
    <w:rsid w:val="00CB0F22"/>
    <w:rsid w:val="00CB23BB"/>
    <w:rsid w:val="00CB2D25"/>
    <w:rsid w:val="00CB63E1"/>
    <w:rsid w:val="00CB6E9A"/>
    <w:rsid w:val="00CB7033"/>
    <w:rsid w:val="00CC081C"/>
    <w:rsid w:val="00CC0CDD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F01"/>
    <w:rsid w:val="00CE1406"/>
    <w:rsid w:val="00CE1461"/>
    <w:rsid w:val="00CE186F"/>
    <w:rsid w:val="00CE6EB5"/>
    <w:rsid w:val="00CF0009"/>
    <w:rsid w:val="00CF0257"/>
    <w:rsid w:val="00CF0E1A"/>
    <w:rsid w:val="00CF22E0"/>
    <w:rsid w:val="00CF4081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340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32"/>
    <w:rsid w:val="00D22684"/>
    <w:rsid w:val="00D22ACD"/>
    <w:rsid w:val="00D22D53"/>
    <w:rsid w:val="00D22DA1"/>
    <w:rsid w:val="00D22E8D"/>
    <w:rsid w:val="00D23A8B"/>
    <w:rsid w:val="00D24F33"/>
    <w:rsid w:val="00D250F4"/>
    <w:rsid w:val="00D26D37"/>
    <w:rsid w:val="00D26DD0"/>
    <w:rsid w:val="00D3021A"/>
    <w:rsid w:val="00D319A1"/>
    <w:rsid w:val="00D32CEF"/>
    <w:rsid w:val="00D33EC1"/>
    <w:rsid w:val="00D346A3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5DE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02F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97CA6"/>
    <w:rsid w:val="00DA18E9"/>
    <w:rsid w:val="00DA1BEC"/>
    <w:rsid w:val="00DA1DB6"/>
    <w:rsid w:val="00DA24B0"/>
    <w:rsid w:val="00DA276C"/>
    <w:rsid w:val="00DA5D10"/>
    <w:rsid w:val="00DA6B8B"/>
    <w:rsid w:val="00DA77B6"/>
    <w:rsid w:val="00DB01EF"/>
    <w:rsid w:val="00DB44BB"/>
    <w:rsid w:val="00DB4A93"/>
    <w:rsid w:val="00DB4EDF"/>
    <w:rsid w:val="00DC0744"/>
    <w:rsid w:val="00DC150D"/>
    <w:rsid w:val="00DC1F67"/>
    <w:rsid w:val="00DC2E72"/>
    <w:rsid w:val="00DC3285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3109"/>
    <w:rsid w:val="00DE472E"/>
    <w:rsid w:val="00DE5A24"/>
    <w:rsid w:val="00DF0350"/>
    <w:rsid w:val="00DF09EA"/>
    <w:rsid w:val="00DF0DBF"/>
    <w:rsid w:val="00DF2EED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850"/>
    <w:rsid w:val="00E34EC6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717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7CC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165B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4A39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1D6"/>
    <w:rsid w:val="00F364EA"/>
    <w:rsid w:val="00F37973"/>
    <w:rsid w:val="00F41EEA"/>
    <w:rsid w:val="00F42C84"/>
    <w:rsid w:val="00F4441B"/>
    <w:rsid w:val="00F46DCA"/>
    <w:rsid w:val="00F46FBB"/>
    <w:rsid w:val="00F47C11"/>
    <w:rsid w:val="00F525F8"/>
    <w:rsid w:val="00F600EB"/>
    <w:rsid w:val="00F61462"/>
    <w:rsid w:val="00F61D59"/>
    <w:rsid w:val="00F62808"/>
    <w:rsid w:val="00F62CAF"/>
    <w:rsid w:val="00F62EF1"/>
    <w:rsid w:val="00F630E8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F77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132"/>
    <w:rsid w:val="00F93B1C"/>
    <w:rsid w:val="00F95B3C"/>
    <w:rsid w:val="00F96C22"/>
    <w:rsid w:val="00F97B5B"/>
    <w:rsid w:val="00FA156C"/>
    <w:rsid w:val="00FA3B15"/>
    <w:rsid w:val="00FA46A4"/>
    <w:rsid w:val="00FA4F69"/>
    <w:rsid w:val="00FA5105"/>
    <w:rsid w:val="00FA5580"/>
    <w:rsid w:val="00FA5FA8"/>
    <w:rsid w:val="00FA624B"/>
    <w:rsid w:val="00FA6971"/>
    <w:rsid w:val="00FA6D11"/>
    <w:rsid w:val="00FA7364"/>
    <w:rsid w:val="00FB164E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38A3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C325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2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F65D5-2E0D-45BD-A4EC-4EA74EDD4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1722</Words>
  <Characters>9817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5</cp:revision>
  <cp:lastPrinted>2015-03-26T11:35:00Z</cp:lastPrinted>
  <dcterms:created xsi:type="dcterms:W3CDTF">2014-07-16T08:55:00Z</dcterms:created>
  <dcterms:modified xsi:type="dcterms:W3CDTF">2015-03-26T11:35:00Z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